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B5AAA" w14:textId="77777777" w:rsidR="00EC3E05" w:rsidRDefault="00EC3E05">
      <w:pPr>
        <w:keepNext/>
        <w:keepLines/>
        <w:rPr>
          <w:rFonts w:ascii="Arial" w:hAnsi="Arial"/>
          <w:sz w:val="28"/>
        </w:rPr>
      </w:pPr>
    </w:p>
    <w:p w14:paraId="0AA22D50" w14:textId="7CB7CDE8" w:rsidR="00EC3E05" w:rsidRDefault="00EC3E05">
      <w:pPr>
        <w:keepNext/>
        <w:keepLines/>
        <w:rPr>
          <w:rFonts w:ascii="Arial" w:hAnsi="Arial"/>
          <w:b/>
          <w:sz w:val="28"/>
        </w:rPr>
      </w:pPr>
      <w:r>
        <w:rPr>
          <w:rFonts w:ascii="Arial" w:hAnsi="Arial"/>
          <w:b/>
          <w:i/>
          <w:sz w:val="40"/>
        </w:rPr>
        <w:t>STCP 06-3 Issue 00</w:t>
      </w:r>
      <w:r w:rsidR="00ED67EF">
        <w:rPr>
          <w:rFonts w:ascii="Arial" w:hAnsi="Arial"/>
          <w:b/>
          <w:i/>
          <w:sz w:val="40"/>
        </w:rPr>
        <w:t>9</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FBB900A" w14:textId="4F88A609" w:rsidR="00995A29" w:rsidRDefault="00995A29" w:rsidP="001F23AE">
      <w:pPr>
        <w:jc w:val="both"/>
        <w:rPr>
          <w:rFonts w:ascii="Arial" w:hAnsi="Arial" w:cs="Arial"/>
        </w:rPr>
      </w:pPr>
    </w:p>
    <w:p w14:paraId="48567951" w14:textId="77777777" w:rsidR="00716BAE" w:rsidRDefault="00716BAE"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5T17:33:00Z" w16du:dateUtc="2025-10-15T16:33: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EC3E05" w14:paraId="694B2225" w14:textId="77777777" w:rsidTr="00E5328A">
        <w:tc>
          <w:tcPr>
            <w:tcW w:w="2518" w:type="dxa"/>
            <w:tcPrChange w:id="2" w:author="Steve Baker [NESO]" w:date="2025-10-15T17:33:00Z" w16du:dateUtc="2025-10-15T16:33:00Z">
              <w:tcPr>
                <w:tcW w:w="2518" w:type="dxa"/>
              </w:tcPr>
            </w:tcPrChange>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Change w:id="3" w:author="Steve Baker [NESO]" w:date="2025-10-15T17:33:00Z" w16du:dateUtc="2025-10-15T16:33:00Z">
              <w:tcPr>
                <w:tcW w:w="2126" w:type="dxa"/>
              </w:tcPr>
            </w:tcPrChange>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Change w:id="4" w:author="Steve Baker [NESO]" w:date="2025-10-15T17:33:00Z" w16du:dateUtc="2025-10-15T16:33:00Z">
              <w:tcPr>
                <w:tcW w:w="2552" w:type="dxa"/>
              </w:tcPr>
            </w:tcPrChange>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Change w:id="5" w:author="Steve Baker [NESO]" w:date="2025-10-15T17:33:00Z" w16du:dateUtc="2025-10-15T16:33:00Z">
              <w:tcPr>
                <w:tcW w:w="1276" w:type="dxa"/>
              </w:tcPr>
            </w:tcPrChange>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rsidTr="00E5328A">
        <w:trPr>
          <w:trHeight w:val="630"/>
          <w:trPrChange w:id="6" w:author="Steve Baker [NESO]" w:date="2025-10-15T17:33:00Z" w16du:dateUtc="2025-10-15T16:33:00Z">
            <w:trPr>
              <w:trHeight w:val="630"/>
            </w:trPr>
          </w:trPrChange>
        </w:trPr>
        <w:tc>
          <w:tcPr>
            <w:tcW w:w="2518" w:type="dxa"/>
            <w:vAlign w:val="center"/>
            <w:tcPrChange w:id="7" w:author="Steve Baker [NESO]" w:date="2025-10-15T17:33:00Z" w16du:dateUtc="2025-10-15T16:33:00Z">
              <w:tcPr>
                <w:tcW w:w="2518" w:type="dxa"/>
                <w:vAlign w:val="center"/>
              </w:tcPr>
            </w:tcPrChange>
          </w:tcPr>
          <w:p w14:paraId="0269E353" w14:textId="364A8E8F" w:rsidR="00CF76C4" w:rsidRPr="009733F0" w:rsidRDefault="00A51BE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The Company</w:t>
            </w:r>
          </w:p>
        </w:tc>
        <w:tc>
          <w:tcPr>
            <w:tcW w:w="2126" w:type="dxa"/>
            <w:vAlign w:val="center"/>
            <w:tcPrChange w:id="8" w:author="Steve Baker [NESO]" w:date="2025-10-15T17:33:00Z" w16du:dateUtc="2025-10-15T16:33:00Z">
              <w:tcPr>
                <w:tcW w:w="2126" w:type="dxa"/>
                <w:vAlign w:val="center"/>
              </w:tcPr>
            </w:tcPrChange>
          </w:tcPr>
          <w:p w14:paraId="3342A0A0" w14:textId="77777777" w:rsidR="00CF76C4" w:rsidRDefault="00CF76C4">
            <w:pPr>
              <w:rPr>
                <w:rFonts w:ascii="Arial" w:hAnsi="Arial"/>
                <w:color w:val="000000"/>
              </w:rPr>
            </w:pPr>
          </w:p>
        </w:tc>
        <w:tc>
          <w:tcPr>
            <w:tcW w:w="2552" w:type="dxa"/>
            <w:vAlign w:val="center"/>
            <w:tcPrChange w:id="9" w:author="Steve Baker [NESO]" w:date="2025-10-15T17:33:00Z" w16du:dateUtc="2025-10-15T16:33:00Z">
              <w:tcPr>
                <w:tcW w:w="2552" w:type="dxa"/>
                <w:vAlign w:val="center"/>
              </w:tcPr>
            </w:tcPrChange>
          </w:tcPr>
          <w:p w14:paraId="1E18D9D2" w14:textId="77777777" w:rsidR="00CF76C4" w:rsidRDefault="00CF76C4">
            <w:pPr>
              <w:rPr>
                <w:rFonts w:ascii="Arial" w:hAnsi="Arial"/>
                <w:color w:val="000000"/>
              </w:rPr>
            </w:pPr>
          </w:p>
        </w:tc>
        <w:tc>
          <w:tcPr>
            <w:tcW w:w="1276" w:type="dxa"/>
            <w:vAlign w:val="center"/>
            <w:tcPrChange w:id="10" w:author="Steve Baker [NESO]" w:date="2025-10-15T17:33:00Z" w16du:dateUtc="2025-10-15T16:33:00Z">
              <w:tcPr>
                <w:tcW w:w="1276" w:type="dxa"/>
                <w:vAlign w:val="center"/>
              </w:tcPr>
            </w:tcPrChange>
          </w:tcPr>
          <w:p w14:paraId="3A69008A" w14:textId="77777777" w:rsidR="00CF76C4" w:rsidRDefault="00CF76C4">
            <w:pPr>
              <w:rPr>
                <w:rFonts w:ascii="Arial" w:hAnsi="Arial"/>
                <w:color w:val="000000"/>
              </w:rPr>
            </w:pPr>
          </w:p>
        </w:tc>
      </w:tr>
      <w:tr w:rsidR="00EC3E05" w14:paraId="709AB2DD" w14:textId="77777777" w:rsidTr="00E5328A">
        <w:trPr>
          <w:trHeight w:val="630"/>
          <w:trPrChange w:id="11" w:author="Steve Baker [NESO]" w:date="2025-10-15T17:33:00Z" w16du:dateUtc="2025-10-15T16:33:00Z">
            <w:trPr>
              <w:trHeight w:val="630"/>
            </w:trPr>
          </w:trPrChange>
        </w:trPr>
        <w:tc>
          <w:tcPr>
            <w:tcW w:w="2518" w:type="dxa"/>
            <w:vAlign w:val="center"/>
            <w:tcPrChange w:id="12" w:author="Steve Baker [NESO]" w:date="2025-10-15T17:33:00Z" w16du:dateUtc="2025-10-15T16:33:00Z">
              <w:tcPr>
                <w:tcW w:w="2518" w:type="dxa"/>
                <w:vAlign w:val="center"/>
              </w:tcPr>
            </w:tcPrChange>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Change w:id="13" w:author="Steve Baker [NESO]" w:date="2025-10-15T17:33:00Z" w16du:dateUtc="2025-10-15T16:33:00Z">
              <w:tcPr>
                <w:tcW w:w="2126" w:type="dxa"/>
                <w:vAlign w:val="center"/>
              </w:tcPr>
            </w:tcPrChange>
          </w:tcPr>
          <w:p w14:paraId="55FA449B" w14:textId="77777777" w:rsidR="00EC3E05" w:rsidRDefault="00EC3E05">
            <w:pPr>
              <w:rPr>
                <w:rFonts w:ascii="Arial" w:hAnsi="Arial"/>
                <w:color w:val="000000"/>
              </w:rPr>
            </w:pPr>
          </w:p>
        </w:tc>
        <w:tc>
          <w:tcPr>
            <w:tcW w:w="2552" w:type="dxa"/>
            <w:vAlign w:val="center"/>
            <w:tcPrChange w:id="14" w:author="Steve Baker [NESO]" w:date="2025-10-15T17:33:00Z" w16du:dateUtc="2025-10-15T16:33:00Z">
              <w:tcPr>
                <w:tcW w:w="2552" w:type="dxa"/>
                <w:vAlign w:val="center"/>
              </w:tcPr>
            </w:tcPrChange>
          </w:tcPr>
          <w:p w14:paraId="7D26D1BC" w14:textId="77777777" w:rsidR="00EC3E05" w:rsidRDefault="00EC3E05">
            <w:pPr>
              <w:rPr>
                <w:rFonts w:ascii="Arial" w:hAnsi="Arial"/>
                <w:color w:val="000000"/>
              </w:rPr>
            </w:pPr>
          </w:p>
        </w:tc>
        <w:tc>
          <w:tcPr>
            <w:tcW w:w="1276" w:type="dxa"/>
            <w:vAlign w:val="center"/>
            <w:tcPrChange w:id="15" w:author="Steve Baker [NESO]" w:date="2025-10-15T17:33:00Z" w16du:dateUtc="2025-10-15T16:33:00Z">
              <w:tcPr>
                <w:tcW w:w="1276" w:type="dxa"/>
                <w:vAlign w:val="center"/>
              </w:tcPr>
            </w:tcPrChange>
          </w:tcPr>
          <w:p w14:paraId="55491AEC" w14:textId="77777777" w:rsidR="00EC3E05" w:rsidRDefault="00EC3E05">
            <w:pPr>
              <w:rPr>
                <w:rFonts w:ascii="Arial" w:hAnsi="Arial"/>
                <w:color w:val="000000"/>
              </w:rPr>
            </w:pPr>
          </w:p>
        </w:tc>
      </w:tr>
      <w:tr w:rsidR="00EC3E05" w14:paraId="4C6458CA" w14:textId="77777777" w:rsidTr="00E5328A">
        <w:trPr>
          <w:trHeight w:val="630"/>
          <w:trPrChange w:id="16" w:author="Steve Baker [NESO]" w:date="2025-10-15T17:33:00Z" w16du:dateUtc="2025-10-15T16:33:00Z">
            <w:trPr>
              <w:trHeight w:val="630"/>
            </w:trPr>
          </w:trPrChange>
        </w:trPr>
        <w:tc>
          <w:tcPr>
            <w:tcW w:w="2518" w:type="dxa"/>
            <w:vAlign w:val="center"/>
            <w:tcPrChange w:id="17" w:author="Steve Baker [NESO]" w:date="2025-10-15T17:33:00Z" w16du:dateUtc="2025-10-15T16:33:00Z">
              <w:tcPr>
                <w:tcW w:w="2518" w:type="dxa"/>
                <w:vAlign w:val="center"/>
              </w:tcPr>
            </w:tcPrChange>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Change w:id="18" w:author="Steve Baker [NESO]" w:date="2025-10-15T17:33:00Z" w16du:dateUtc="2025-10-15T16:33:00Z">
              <w:tcPr>
                <w:tcW w:w="2126" w:type="dxa"/>
                <w:vAlign w:val="center"/>
              </w:tcPr>
            </w:tcPrChange>
          </w:tcPr>
          <w:p w14:paraId="3C3D82E2" w14:textId="77777777" w:rsidR="00EC3E05" w:rsidRDefault="00EC3E05">
            <w:pPr>
              <w:rPr>
                <w:rFonts w:ascii="Arial" w:hAnsi="Arial"/>
                <w:color w:val="000000"/>
              </w:rPr>
            </w:pPr>
          </w:p>
        </w:tc>
        <w:tc>
          <w:tcPr>
            <w:tcW w:w="2552" w:type="dxa"/>
            <w:vAlign w:val="center"/>
            <w:tcPrChange w:id="19" w:author="Steve Baker [NESO]" w:date="2025-10-15T17:33:00Z" w16du:dateUtc="2025-10-15T16:33:00Z">
              <w:tcPr>
                <w:tcW w:w="2552" w:type="dxa"/>
                <w:vAlign w:val="center"/>
              </w:tcPr>
            </w:tcPrChange>
          </w:tcPr>
          <w:p w14:paraId="1ED2FC6F" w14:textId="77777777" w:rsidR="00EC3E05" w:rsidRDefault="00EC3E05">
            <w:pPr>
              <w:rPr>
                <w:rFonts w:ascii="Arial" w:hAnsi="Arial"/>
                <w:color w:val="000000"/>
              </w:rPr>
            </w:pPr>
          </w:p>
        </w:tc>
        <w:tc>
          <w:tcPr>
            <w:tcW w:w="1276" w:type="dxa"/>
            <w:vAlign w:val="center"/>
            <w:tcPrChange w:id="20" w:author="Steve Baker [NESO]" w:date="2025-10-15T17:33:00Z" w16du:dateUtc="2025-10-15T16:33:00Z">
              <w:tcPr>
                <w:tcW w:w="1276" w:type="dxa"/>
                <w:vAlign w:val="center"/>
              </w:tcPr>
            </w:tcPrChange>
          </w:tcPr>
          <w:p w14:paraId="1F2AEA1F" w14:textId="77777777" w:rsidR="00EC3E05" w:rsidRDefault="00EC3E05">
            <w:pPr>
              <w:rPr>
                <w:rFonts w:ascii="Arial" w:hAnsi="Arial"/>
                <w:color w:val="000000"/>
              </w:rPr>
            </w:pPr>
          </w:p>
        </w:tc>
      </w:tr>
      <w:tr w:rsidR="00EC3E05" w14:paraId="6B6EF0AF" w14:textId="77777777" w:rsidTr="00E5328A">
        <w:trPr>
          <w:trHeight w:val="630"/>
          <w:trPrChange w:id="21" w:author="Steve Baker [NESO]" w:date="2025-10-15T17:33:00Z" w16du:dateUtc="2025-10-15T16:33:00Z">
            <w:trPr>
              <w:trHeight w:val="630"/>
            </w:trPr>
          </w:trPrChange>
        </w:trPr>
        <w:tc>
          <w:tcPr>
            <w:tcW w:w="2518" w:type="dxa"/>
            <w:vAlign w:val="center"/>
            <w:tcPrChange w:id="22" w:author="Steve Baker [NESO]" w:date="2025-10-15T17:33:00Z" w16du:dateUtc="2025-10-15T16:33:00Z">
              <w:tcPr>
                <w:tcW w:w="2518" w:type="dxa"/>
                <w:vAlign w:val="center"/>
              </w:tcPr>
            </w:tcPrChange>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Change w:id="23" w:author="Steve Baker [NESO]" w:date="2025-10-15T17:33:00Z" w16du:dateUtc="2025-10-15T16:33:00Z">
              <w:tcPr>
                <w:tcW w:w="2126" w:type="dxa"/>
                <w:vAlign w:val="center"/>
              </w:tcPr>
            </w:tcPrChange>
          </w:tcPr>
          <w:p w14:paraId="0B0D8406" w14:textId="77777777" w:rsidR="00EC3E05" w:rsidRDefault="00EC3E05">
            <w:pPr>
              <w:rPr>
                <w:rFonts w:ascii="Arial" w:hAnsi="Arial"/>
                <w:color w:val="000000"/>
              </w:rPr>
            </w:pPr>
          </w:p>
        </w:tc>
        <w:tc>
          <w:tcPr>
            <w:tcW w:w="2552" w:type="dxa"/>
            <w:vAlign w:val="center"/>
            <w:tcPrChange w:id="24" w:author="Steve Baker [NESO]" w:date="2025-10-15T17:33:00Z" w16du:dateUtc="2025-10-15T16:33:00Z">
              <w:tcPr>
                <w:tcW w:w="2552" w:type="dxa"/>
                <w:vAlign w:val="center"/>
              </w:tcPr>
            </w:tcPrChange>
          </w:tcPr>
          <w:p w14:paraId="208E8E68" w14:textId="77777777" w:rsidR="00EC3E05" w:rsidRDefault="00EC3E05">
            <w:pPr>
              <w:rPr>
                <w:rFonts w:ascii="Arial" w:hAnsi="Arial"/>
                <w:color w:val="000000"/>
              </w:rPr>
            </w:pPr>
          </w:p>
        </w:tc>
        <w:tc>
          <w:tcPr>
            <w:tcW w:w="1276" w:type="dxa"/>
            <w:vAlign w:val="center"/>
            <w:tcPrChange w:id="25" w:author="Steve Baker [NESO]" w:date="2025-10-15T17:33:00Z" w16du:dateUtc="2025-10-15T16:33:00Z">
              <w:tcPr>
                <w:tcW w:w="1276" w:type="dxa"/>
                <w:vAlign w:val="center"/>
              </w:tcPr>
            </w:tcPrChange>
          </w:tcPr>
          <w:p w14:paraId="17F9F66A" w14:textId="77777777" w:rsidR="00EC3E05" w:rsidRDefault="00EC3E05">
            <w:pPr>
              <w:rPr>
                <w:rFonts w:ascii="Arial" w:hAnsi="Arial"/>
                <w:color w:val="000000"/>
              </w:rPr>
            </w:pPr>
          </w:p>
        </w:tc>
      </w:tr>
      <w:tr w:rsidR="001F23AE" w14:paraId="348E05E6" w14:textId="77777777" w:rsidTr="00E5328A">
        <w:trPr>
          <w:trHeight w:val="630"/>
          <w:trPrChange w:id="26" w:author="Steve Baker [NESO]" w:date="2025-10-15T17:33:00Z" w16du:dateUtc="2025-10-15T16:33:00Z">
            <w:trPr>
              <w:trHeight w:val="630"/>
            </w:trPr>
          </w:trPrChange>
        </w:trPr>
        <w:tc>
          <w:tcPr>
            <w:tcW w:w="2518" w:type="dxa"/>
            <w:vAlign w:val="center"/>
            <w:tcPrChange w:id="27" w:author="Steve Baker [NESO]" w:date="2025-10-15T17:33:00Z" w16du:dateUtc="2025-10-15T16:33:00Z">
              <w:tcPr>
                <w:tcW w:w="2518" w:type="dxa"/>
                <w:vAlign w:val="center"/>
              </w:tcPr>
            </w:tcPrChange>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Change w:id="28" w:author="Steve Baker [NESO]" w:date="2025-10-15T17:33:00Z" w16du:dateUtc="2025-10-15T16:33:00Z">
              <w:tcPr>
                <w:tcW w:w="2126" w:type="dxa"/>
                <w:vAlign w:val="center"/>
              </w:tcPr>
            </w:tcPrChange>
          </w:tcPr>
          <w:p w14:paraId="1AFCF6B2" w14:textId="77777777" w:rsidR="001F23AE" w:rsidRDefault="001F23AE">
            <w:pPr>
              <w:rPr>
                <w:rFonts w:ascii="Arial" w:hAnsi="Arial"/>
                <w:color w:val="000000"/>
              </w:rPr>
            </w:pPr>
          </w:p>
        </w:tc>
        <w:tc>
          <w:tcPr>
            <w:tcW w:w="2552" w:type="dxa"/>
            <w:vAlign w:val="center"/>
            <w:tcPrChange w:id="29" w:author="Steve Baker [NESO]" w:date="2025-10-15T17:33:00Z" w16du:dateUtc="2025-10-15T16:33:00Z">
              <w:tcPr>
                <w:tcW w:w="2552" w:type="dxa"/>
                <w:vAlign w:val="center"/>
              </w:tcPr>
            </w:tcPrChange>
          </w:tcPr>
          <w:p w14:paraId="7590D657" w14:textId="77777777" w:rsidR="001F23AE" w:rsidRDefault="001F23AE">
            <w:pPr>
              <w:rPr>
                <w:rFonts w:ascii="Arial" w:hAnsi="Arial"/>
                <w:color w:val="000000"/>
              </w:rPr>
            </w:pPr>
          </w:p>
        </w:tc>
        <w:tc>
          <w:tcPr>
            <w:tcW w:w="1276" w:type="dxa"/>
            <w:vAlign w:val="center"/>
            <w:tcPrChange w:id="30" w:author="Steve Baker [NESO]" w:date="2025-10-15T17:33:00Z" w16du:dateUtc="2025-10-15T16:33:00Z">
              <w:tcPr>
                <w:tcW w:w="1276" w:type="dxa"/>
                <w:vAlign w:val="center"/>
              </w:tcPr>
            </w:tcPrChange>
          </w:tcPr>
          <w:p w14:paraId="507BB2FA" w14:textId="77777777" w:rsidR="001F23AE" w:rsidRDefault="001F23AE">
            <w:pPr>
              <w:rPr>
                <w:rFonts w:ascii="Arial" w:hAnsi="Arial"/>
                <w:color w:val="000000"/>
              </w:rPr>
            </w:pPr>
          </w:p>
        </w:tc>
      </w:tr>
      <w:tr w:rsidR="00E5328A" w14:paraId="5D04FF8C" w14:textId="77777777" w:rsidTr="00E5328A">
        <w:trPr>
          <w:trHeight w:val="630"/>
          <w:ins w:id="31" w:author="Steve Baker [NESO]" w:date="2025-10-15T17:33:00Z" w16du:dateUtc="2025-10-15T16:33:00Z"/>
          <w:trPrChange w:id="32" w:author="Steve Baker [NESO]" w:date="2025-10-15T17:33:00Z" w16du:dateUtc="2025-10-15T16:33:00Z">
            <w:trPr>
              <w:trHeight w:val="630"/>
            </w:trPr>
          </w:trPrChange>
        </w:trPr>
        <w:tc>
          <w:tcPr>
            <w:tcW w:w="2518" w:type="dxa"/>
            <w:vAlign w:val="center"/>
            <w:tcPrChange w:id="33" w:author="Steve Baker [NESO]" w:date="2025-10-15T17:33:00Z" w16du:dateUtc="2025-10-15T16:33:00Z">
              <w:tcPr>
                <w:tcW w:w="2518" w:type="dxa"/>
                <w:vAlign w:val="center"/>
              </w:tcPr>
            </w:tcPrChange>
          </w:tcPr>
          <w:p w14:paraId="12DC48FD" w14:textId="60277FC8" w:rsidR="00E5328A" w:rsidRPr="009733F0" w:rsidRDefault="00E5328A">
            <w:pPr>
              <w:autoSpaceDE w:val="0"/>
              <w:autoSpaceDN w:val="0"/>
              <w:adjustRightInd w:val="0"/>
              <w:rPr>
                <w:ins w:id="34" w:author="Steve Baker [NESO]" w:date="2025-10-15T17:33:00Z" w16du:dateUtc="2025-10-15T16:33:00Z"/>
                <w:rFonts w:ascii="Arial" w:hAnsi="Arial" w:cs="Arial"/>
                <w:sz w:val="22"/>
                <w:lang w:eastAsia="en-GB"/>
              </w:rPr>
            </w:pPr>
            <w:ins w:id="35" w:author="Steve Baker [NESO]" w:date="2025-10-15T17:34:00Z" w16du:dateUtc="2025-10-15T16:34:00Z">
              <w:r>
                <w:rPr>
                  <w:rFonts w:ascii="Arial" w:hAnsi="Arial" w:cs="Arial"/>
                  <w:sz w:val="22"/>
                  <w:lang w:eastAsia="en-GB"/>
                </w:rPr>
                <w:t>Competitively Appointed</w:t>
              </w:r>
              <w:r w:rsidRPr="009733F0">
                <w:rPr>
                  <w:rFonts w:ascii="Arial" w:hAnsi="Arial" w:cs="Arial"/>
                  <w:sz w:val="22"/>
                  <w:lang w:eastAsia="en-GB"/>
                </w:rPr>
                <w:t xml:space="preserve"> Transmission Owners</w:t>
              </w:r>
            </w:ins>
          </w:p>
        </w:tc>
        <w:tc>
          <w:tcPr>
            <w:tcW w:w="2126" w:type="dxa"/>
            <w:vAlign w:val="center"/>
            <w:tcPrChange w:id="36" w:author="Steve Baker [NESO]" w:date="2025-10-15T17:33:00Z" w16du:dateUtc="2025-10-15T16:33:00Z">
              <w:tcPr>
                <w:tcW w:w="2126" w:type="dxa"/>
                <w:vAlign w:val="center"/>
              </w:tcPr>
            </w:tcPrChange>
          </w:tcPr>
          <w:p w14:paraId="27E8C5C3" w14:textId="77777777" w:rsidR="00E5328A" w:rsidRDefault="00E5328A">
            <w:pPr>
              <w:rPr>
                <w:ins w:id="37" w:author="Steve Baker [NESO]" w:date="2025-10-15T17:33:00Z" w16du:dateUtc="2025-10-15T16:33:00Z"/>
                <w:rFonts w:ascii="Arial" w:hAnsi="Arial"/>
                <w:color w:val="000000"/>
              </w:rPr>
            </w:pPr>
          </w:p>
        </w:tc>
        <w:tc>
          <w:tcPr>
            <w:tcW w:w="2552" w:type="dxa"/>
            <w:vAlign w:val="center"/>
            <w:tcPrChange w:id="38" w:author="Steve Baker [NESO]" w:date="2025-10-15T17:33:00Z" w16du:dateUtc="2025-10-15T16:33:00Z">
              <w:tcPr>
                <w:tcW w:w="2552" w:type="dxa"/>
                <w:vAlign w:val="center"/>
              </w:tcPr>
            </w:tcPrChange>
          </w:tcPr>
          <w:p w14:paraId="27F797FE" w14:textId="77777777" w:rsidR="00E5328A" w:rsidRDefault="00E5328A">
            <w:pPr>
              <w:rPr>
                <w:ins w:id="39" w:author="Steve Baker [NESO]" w:date="2025-10-15T17:33:00Z" w16du:dateUtc="2025-10-15T16:33:00Z"/>
                <w:rFonts w:ascii="Arial" w:hAnsi="Arial"/>
                <w:color w:val="000000"/>
              </w:rPr>
            </w:pPr>
          </w:p>
        </w:tc>
        <w:tc>
          <w:tcPr>
            <w:tcW w:w="1276" w:type="dxa"/>
            <w:vAlign w:val="center"/>
            <w:tcPrChange w:id="40" w:author="Steve Baker [NESO]" w:date="2025-10-15T17:33:00Z" w16du:dateUtc="2025-10-15T16:33:00Z">
              <w:tcPr>
                <w:tcW w:w="1276" w:type="dxa"/>
                <w:vAlign w:val="center"/>
              </w:tcPr>
            </w:tcPrChange>
          </w:tcPr>
          <w:p w14:paraId="608EB00E" w14:textId="77777777" w:rsidR="00E5328A" w:rsidRDefault="00E5328A">
            <w:pPr>
              <w:rPr>
                <w:ins w:id="41" w:author="Steve Baker [NESO]" w:date="2025-10-15T17:33:00Z" w16du:dateUtc="2025-10-15T16:33:00Z"/>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995A29" w14:paraId="24B5D5E1" w14:textId="77777777">
        <w:tc>
          <w:tcPr>
            <w:tcW w:w="961" w:type="dxa"/>
          </w:tcPr>
          <w:p w14:paraId="0E32E115" w14:textId="03A2441C" w:rsidR="00995A29" w:rsidRDefault="00995A29" w:rsidP="004F6D8A">
            <w:pPr>
              <w:spacing w:before="60" w:after="60"/>
              <w:jc w:val="both"/>
              <w:rPr>
                <w:rFonts w:ascii="Arial" w:hAnsi="Arial" w:cs="Arial"/>
              </w:rPr>
            </w:pPr>
            <w:r>
              <w:rPr>
                <w:rFonts w:ascii="Arial" w:hAnsi="Arial" w:cs="Arial"/>
              </w:rPr>
              <w:t>Issue 7</w:t>
            </w:r>
          </w:p>
        </w:tc>
        <w:tc>
          <w:tcPr>
            <w:tcW w:w="1997" w:type="dxa"/>
          </w:tcPr>
          <w:p w14:paraId="50F1A085" w14:textId="49887EC6" w:rsidR="00995A29" w:rsidRDefault="00F50479" w:rsidP="00A10051">
            <w:pPr>
              <w:spacing w:before="60" w:after="60"/>
              <w:jc w:val="both"/>
              <w:rPr>
                <w:rFonts w:ascii="Arial" w:hAnsi="Arial" w:cs="Arial"/>
              </w:rPr>
            </w:pPr>
            <w:r>
              <w:rPr>
                <w:rFonts w:ascii="Arial" w:hAnsi="Arial" w:cs="Arial"/>
              </w:rPr>
              <w:t>25</w:t>
            </w:r>
            <w:r w:rsidR="00AD41E1" w:rsidRPr="00AD41E1">
              <w:rPr>
                <w:rFonts w:ascii="Arial" w:hAnsi="Arial" w:cs="Arial"/>
              </w:rPr>
              <w:t>/</w:t>
            </w:r>
            <w:r w:rsidR="00E37F9B">
              <w:rPr>
                <w:rFonts w:ascii="Arial" w:hAnsi="Arial" w:cs="Arial"/>
              </w:rPr>
              <w:t>04</w:t>
            </w:r>
            <w:r w:rsidR="00F120C1">
              <w:rPr>
                <w:rFonts w:ascii="Arial" w:hAnsi="Arial" w:cs="Arial"/>
              </w:rPr>
              <w:t>/2023</w:t>
            </w:r>
          </w:p>
        </w:tc>
        <w:tc>
          <w:tcPr>
            <w:tcW w:w="6784" w:type="dxa"/>
          </w:tcPr>
          <w:p w14:paraId="60A7E981" w14:textId="0025DC14" w:rsidR="00995A29" w:rsidRDefault="00AD41E1" w:rsidP="004F6D8A">
            <w:pPr>
              <w:spacing w:before="60" w:after="60"/>
              <w:jc w:val="both"/>
              <w:rPr>
                <w:rFonts w:ascii="Arial" w:hAnsi="Arial" w:cs="Arial"/>
              </w:rPr>
            </w:pPr>
            <w:r w:rsidRPr="00AD41E1">
              <w:rPr>
                <w:rFonts w:ascii="Arial" w:hAnsi="Arial" w:cs="Arial"/>
              </w:rPr>
              <w:t>Issue 007 incorporating use of ‘The Company’ definition as made in the STC</w:t>
            </w:r>
            <w:r w:rsidR="00E37F9B">
              <w:rPr>
                <w:rFonts w:ascii="Arial" w:hAnsi="Arial" w:cs="Arial"/>
              </w:rPr>
              <w:t xml:space="preserve"> PM0130</w:t>
            </w:r>
          </w:p>
        </w:tc>
      </w:tr>
      <w:tr w:rsidR="004B19A3" w14:paraId="7FEC990F" w14:textId="77777777">
        <w:tc>
          <w:tcPr>
            <w:tcW w:w="961" w:type="dxa"/>
          </w:tcPr>
          <w:p w14:paraId="626D3261" w14:textId="7D8E8FB3" w:rsidR="004B19A3" w:rsidRDefault="004B19A3" w:rsidP="004F6D8A">
            <w:pPr>
              <w:spacing w:before="60" w:after="60"/>
              <w:jc w:val="both"/>
              <w:rPr>
                <w:rFonts w:ascii="Arial" w:hAnsi="Arial" w:cs="Arial"/>
              </w:rPr>
            </w:pPr>
            <w:r>
              <w:rPr>
                <w:rFonts w:ascii="Arial" w:hAnsi="Arial" w:cs="Arial"/>
              </w:rPr>
              <w:t xml:space="preserve">Issue </w:t>
            </w:r>
            <w:r w:rsidR="00AF475D">
              <w:rPr>
                <w:rFonts w:ascii="Arial" w:hAnsi="Arial" w:cs="Arial"/>
              </w:rPr>
              <w:t>8</w:t>
            </w:r>
          </w:p>
        </w:tc>
        <w:tc>
          <w:tcPr>
            <w:tcW w:w="1997" w:type="dxa"/>
          </w:tcPr>
          <w:p w14:paraId="12328ECE" w14:textId="1A5E05D5" w:rsidR="004B19A3" w:rsidRDefault="004B19A3" w:rsidP="00A10051">
            <w:pPr>
              <w:spacing w:before="60" w:after="60"/>
              <w:jc w:val="both"/>
              <w:rPr>
                <w:rFonts w:ascii="Arial" w:hAnsi="Arial" w:cs="Arial"/>
              </w:rPr>
            </w:pPr>
            <w:r>
              <w:rPr>
                <w:rFonts w:ascii="Arial" w:hAnsi="Arial" w:cs="Arial"/>
              </w:rPr>
              <w:t>04/03/2024</w:t>
            </w:r>
          </w:p>
        </w:tc>
        <w:tc>
          <w:tcPr>
            <w:tcW w:w="6784" w:type="dxa"/>
          </w:tcPr>
          <w:p w14:paraId="389D26F7" w14:textId="573C58DE" w:rsidR="004B19A3" w:rsidRPr="00AD41E1" w:rsidRDefault="004B19A3" w:rsidP="004F6D8A">
            <w:pPr>
              <w:spacing w:before="60" w:after="60"/>
              <w:jc w:val="both"/>
              <w:rPr>
                <w:rFonts w:ascii="Arial" w:hAnsi="Arial" w:cs="Arial"/>
              </w:rPr>
            </w:pPr>
            <w:r>
              <w:rPr>
                <w:rFonts w:ascii="Arial" w:hAnsi="Arial" w:cs="Arial"/>
              </w:rPr>
              <w:t>Issue 00</w:t>
            </w:r>
            <w:r w:rsidR="00AF475D">
              <w:rPr>
                <w:rFonts w:ascii="Arial" w:hAnsi="Arial" w:cs="Arial"/>
              </w:rPr>
              <w:t>8</w:t>
            </w:r>
            <w:r w:rsidR="000762D2">
              <w:rPr>
                <w:rFonts w:ascii="Arial" w:hAnsi="Arial" w:cs="Arial"/>
              </w:rPr>
              <w:t xml:space="preserve"> PM0128</w:t>
            </w:r>
            <w:r>
              <w:rPr>
                <w:rFonts w:ascii="Arial" w:hAnsi="Arial" w:cs="Arial"/>
              </w:rPr>
              <w:t xml:space="preserve"> Implementation of the Electrical System Restoration Standard –</w:t>
            </w:r>
            <w:r w:rsidR="000762D2">
              <w:rPr>
                <w:rFonts w:ascii="Arial" w:hAnsi="Arial" w:cs="Arial"/>
              </w:rPr>
              <w:t xml:space="preserve"> </w:t>
            </w:r>
            <w:r>
              <w:rPr>
                <w:rFonts w:ascii="Arial" w:hAnsi="Arial" w:cs="Arial"/>
              </w:rPr>
              <w:t>PM0132 Implementation of the Electrical System Restoration Standard Phase II</w:t>
            </w:r>
          </w:p>
        </w:tc>
      </w:tr>
      <w:tr w:rsidR="00AA61D1" w14:paraId="5843C918" w14:textId="77777777">
        <w:tc>
          <w:tcPr>
            <w:tcW w:w="961" w:type="dxa"/>
          </w:tcPr>
          <w:p w14:paraId="0CE2B622" w14:textId="29C9E112" w:rsidR="00AA61D1" w:rsidRDefault="00AA61D1" w:rsidP="004F6D8A">
            <w:pPr>
              <w:spacing w:before="60" w:after="60"/>
              <w:jc w:val="both"/>
              <w:rPr>
                <w:rFonts w:ascii="Arial" w:hAnsi="Arial" w:cs="Arial"/>
              </w:rPr>
            </w:pPr>
            <w:r>
              <w:rPr>
                <w:rFonts w:ascii="Arial" w:hAnsi="Arial" w:cs="Arial"/>
              </w:rPr>
              <w:t>Issue 9</w:t>
            </w:r>
          </w:p>
        </w:tc>
        <w:tc>
          <w:tcPr>
            <w:tcW w:w="1997" w:type="dxa"/>
          </w:tcPr>
          <w:p w14:paraId="7071DE70" w14:textId="0E0E43C9" w:rsidR="00AA61D1" w:rsidRDefault="00AA61D1" w:rsidP="00A10051">
            <w:pPr>
              <w:spacing w:before="60" w:after="60"/>
              <w:jc w:val="both"/>
              <w:rPr>
                <w:rFonts w:ascii="Arial" w:hAnsi="Arial" w:cs="Arial"/>
              </w:rPr>
            </w:pPr>
            <w:r>
              <w:rPr>
                <w:rFonts w:ascii="Arial" w:hAnsi="Arial" w:cs="Arial"/>
              </w:rPr>
              <w:t>17/04/2025</w:t>
            </w:r>
          </w:p>
        </w:tc>
        <w:tc>
          <w:tcPr>
            <w:tcW w:w="6784" w:type="dxa"/>
          </w:tcPr>
          <w:p w14:paraId="5B6F4F58" w14:textId="3622125F" w:rsidR="00AA61D1" w:rsidRDefault="00AA61D1" w:rsidP="004F6D8A">
            <w:pPr>
              <w:spacing w:before="60" w:after="60"/>
              <w:jc w:val="both"/>
              <w:rPr>
                <w:rFonts w:ascii="Arial" w:hAnsi="Arial" w:cs="Arial"/>
              </w:rPr>
            </w:pPr>
            <w:r>
              <w:rPr>
                <w:rFonts w:ascii="Arial" w:hAnsi="Arial" w:cs="Arial"/>
              </w:rPr>
              <w:t xml:space="preserve">Issue 009 PM0144 </w:t>
            </w:r>
            <w:r w:rsidR="00525BB0" w:rsidRPr="00525BB0">
              <w:rPr>
                <w:rFonts w:ascii="Arial" w:hAnsi="Arial" w:cs="Arial"/>
              </w:rPr>
              <w:t>Digital Communication System Integration</w:t>
            </w:r>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05FE7D02" w:rsidR="00EC3E05" w:rsidRPr="0085108A" w:rsidRDefault="00ED67EF" w:rsidP="00087737">
      <w:pPr>
        <w:pStyle w:val="Heading2"/>
        <w:keepLines/>
        <w:numPr>
          <w:ilvl w:val="0"/>
          <w:numId w:val="0"/>
        </w:numPr>
        <w:tabs>
          <w:tab w:val="left" w:pos="6161"/>
        </w:tabs>
        <w:jc w:val="left"/>
        <w:rPr>
          <w:i w:val="0"/>
        </w:rPr>
      </w:pPr>
      <w:r>
        <w:rPr>
          <w:i w:val="0"/>
        </w:rPr>
        <w:tab/>
      </w: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1B614333" w:rsidR="00EC3E05" w:rsidRDefault="00EC3E05" w:rsidP="00AF475D">
      <w:pPr>
        <w:pStyle w:val="Heading3"/>
        <w:keepLines/>
      </w:pPr>
      <w:r>
        <w:t xml:space="preserve">This procedure applies to </w:t>
      </w:r>
      <w:r w:rsidR="00611F3C">
        <w:t>The Company</w:t>
      </w:r>
      <w:r w:rsidR="00361701">
        <w:t>,</w:t>
      </w:r>
      <w:r>
        <w:t xml:space="preserve"> </w:t>
      </w:r>
      <w:r w:rsidR="00361701" w:rsidRPr="00361701">
        <w:t>as defined in the STC and meaning the licence holder with system operator responsibilities</w:t>
      </w:r>
      <w:r w:rsidR="00361701">
        <w:t>,</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the arrangements required for enhanced communication including the activation of System Incident Centres, when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proofErr w:type="gramStart"/>
      <w:r>
        <w:rPr>
          <w:i w:val="0"/>
          <w:sz w:val="20"/>
        </w:rPr>
        <w:t>NGET;</w:t>
      </w:r>
      <w:proofErr w:type="gramEnd"/>
      <w:r>
        <w:rPr>
          <w:i w:val="0"/>
          <w:sz w:val="20"/>
        </w:rPr>
        <w:t xml:space="preserve">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SPT;</w:t>
      </w:r>
      <w:proofErr w:type="gramEnd"/>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SHETL;</w:t>
      </w:r>
      <w:proofErr w:type="gramEnd"/>
    </w:p>
    <w:p w14:paraId="24B43375" w14:textId="2C53E6D3" w:rsidR="001758EB" w:rsidRDefault="001758EB" w:rsidP="001758EB">
      <w:pPr>
        <w:numPr>
          <w:ilvl w:val="0"/>
          <w:numId w:val="10"/>
        </w:numPr>
        <w:tabs>
          <w:tab w:val="clear" w:pos="720"/>
        </w:tabs>
        <w:spacing w:after="120"/>
        <w:ind w:left="1134" w:hanging="425"/>
        <w:jc w:val="both"/>
        <w:rPr>
          <w:ins w:id="42" w:author="Steve Baker [NESO]" w:date="2025-10-15T17:34:00Z" w16du:dateUtc="2025-10-15T16:34:00Z"/>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w:t>
      </w:r>
      <w:del w:id="43" w:author="Steve Baker [NESO]" w:date="2025-10-15T17:35:00Z" w16du:dateUtc="2025-10-15T16:35:00Z">
        <w:r w:rsidRPr="009733F0" w:rsidDel="00E5328A">
          <w:rPr>
            <w:rFonts w:ascii="Arial" w:hAnsi="Arial" w:cs="Arial"/>
          </w:rPr>
          <w:delText xml:space="preserve">OFGEM </w:delText>
        </w:r>
      </w:del>
      <w:proofErr w:type="gramStart"/>
      <w:ins w:id="44" w:author="Steve Baker [NESO]" w:date="2025-10-15T17:35:00Z" w16du:dateUtc="2025-10-15T16:35:00Z">
        <w:r w:rsidR="00E5328A">
          <w:rPr>
            <w:rFonts w:ascii="Arial" w:hAnsi="Arial" w:cs="Arial"/>
          </w:rPr>
          <w:t>Ofgem</w:t>
        </w:r>
        <w:r w:rsidR="00931206">
          <w:rPr>
            <w:rFonts w:ascii="Arial" w:hAnsi="Arial" w:cs="Arial"/>
          </w:rPr>
          <w:t>;</w:t>
        </w:r>
        <w:proofErr w:type="gramEnd"/>
        <w:r w:rsidR="00E5328A" w:rsidRPr="009733F0">
          <w:rPr>
            <w:rFonts w:ascii="Arial" w:hAnsi="Arial" w:cs="Arial"/>
          </w:rPr>
          <w:t xml:space="preserve"> </w:t>
        </w:r>
      </w:ins>
    </w:p>
    <w:p w14:paraId="08419242" w14:textId="64137D23" w:rsidR="00E5328A" w:rsidRPr="00E5328A" w:rsidRDefault="00E5328A" w:rsidP="00E5328A">
      <w:pPr>
        <w:numPr>
          <w:ilvl w:val="0"/>
          <w:numId w:val="10"/>
        </w:numPr>
        <w:tabs>
          <w:tab w:val="clear" w:pos="720"/>
        </w:tabs>
        <w:spacing w:after="120"/>
        <w:ind w:left="1134" w:hanging="425"/>
        <w:jc w:val="both"/>
        <w:rPr>
          <w:rFonts w:ascii="Arial" w:hAnsi="Arial" w:cs="Arial"/>
        </w:rPr>
      </w:pPr>
      <w:ins w:id="45" w:author="Steve Baker [NESO]" w:date="2025-10-15T17:34:00Z" w16du:dateUtc="2025-10-15T16:34:00Z">
        <w:r>
          <w:rPr>
            <w:rFonts w:ascii="Arial" w:hAnsi="Arial" w:cs="Arial"/>
          </w:rPr>
          <w:t>Competitively Appointed</w:t>
        </w:r>
        <w:r w:rsidRPr="009733F0">
          <w:rPr>
            <w:rFonts w:ascii="Arial" w:hAnsi="Arial" w:cs="Arial"/>
          </w:rPr>
          <w:t xml:space="preserve"> Transmission Licence holders as appointed by </w:t>
        </w:r>
        <w:r>
          <w:rPr>
            <w:rFonts w:ascii="Arial" w:hAnsi="Arial" w:cs="Arial"/>
          </w:rPr>
          <w:t>Ofgem.</w:t>
        </w:r>
        <w:r w:rsidRPr="009733F0">
          <w:rPr>
            <w:rFonts w:ascii="Arial" w:hAnsi="Arial" w:cs="Arial"/>
          </w:rPr>
          <w:t xml:space="preserve"> </w:t>
        </w:r>
      </w:ins>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 xml:space="preserve">adverse </w:t>
      </w:r>
      <w:proofErr w:type="gramStart"/>
      <w:r>
        <w:t>weather;</w:t>
      </w:r>
      <w:proofErr w:type="gramEnd"/>
    </w:p>
    <w:p w14:paraId="1AF90B69" w14:textId="77777777" w:rsidR="00EC3E05" w:rsidRDefault="00EC3E05" w:rsidP="00EC3E05">
      <w:pPr>
        <w:pStyle w:val="BodyText"/>
        <w:keepNext/>
        <w:keepLines/>
        <w:numPr>
          <w:ilvl w:val="0"/>
          <w:numId w:val="9"/>
        </w:numPr>
        <w:tabs>
          <w:tab w:val="clear" w:pos="360"/>
          <w:tab w:val="num" w:pos="1080"/>
        </w:tabs>
        <w:ind w:left="1080"/>
        <w:jc w:val="both"/>
      </w:pPr>
      <w:r>
        <w:t xml:space="preserve">accumulation of snow / </w:t>
      </w:r>
      <w:proofErr w:type="gramStart"/>
      <w:r>
        <w:t>ice;</w:t>
      </w:r>
      <w:proofErr w:type="gramEnd"/>
    </w:p>
    <w:p w14:paraId="5F3774B0" w14:textId="77777777" w:rsidR="00EC3E05" w:rsidRDefault="00EC3E05" w:rsidP="00EC3E05">
      <w:pPr>
        <w:pStyle w:val="BodyText"/>
        <w:keepNext/>
        <w:keepLines/>
        <w:numPr>
          <w:ilvl w:val="0"/>
          <w:numId w:val="9"/>
        </w:numPr>
        <w:tabs>
          <w:tab w:val="clear" w:pos="360"/>
          <w:tab w:val="num" w:pos="1080"/>
        </w:tabs>
        <w:ind w:left="1080"/>
        <w:jc w:val="both"/>
      </w:pPr>
      <w:r>
        <w:t xml:space="preserve">terrorist threat / </w:t>
      </w:r>
      <w:proofErr w:type="gramStart"/>
      <w:r>
        <w:t>action;</w:t>
      </w:r>
      <w:proofErr w:type="gramEnd"/>
    </w:p>
    <w:p w14:paraId="6D847F58" w14:textId="77777777" w:rsidR="00EC3E05" w:rsidRDefault="00EC3E05" w:rsidP="00EC3E05">
      <w:pPr>
        <w:pStyle w:val="BodyText"/>
        <w:keepNext/>
        <w:keepLines/>
        <w:numPr>
          <w:ilvl w:val="0"/>
          <w:numId w:val="9"/>
        </w:numPr>
        <w:tabs>
          <w:tab w:val="clear" w:pos="360"/>
          <w:tab w:val="num" w:pos="1080"/>
        </w:tabs>
        <w:ind w:left="1080"/>
        <w:jc w:val="both"/>
      </w:pPr>
      <w:r>
        <w:t xml:space="preserve">major asset </w:t>
      </w:r>
      <w:proofErr w:type="gramStart"/>
      <w:r>
        <w:t>loss;</w:t>
      </w:r>
      <w:proofErr w:type="gramEnd"/>
    </w:p>
    <w:p w14:paraId="0F163308" w14:textId="77777777" w:rsidR="00EC3E05" w:rsidRDefault="00EC3E05" w:rsidP="00EC3E05">
      <w:pPr>
        <w:pStyle w:val="BodyText"/>
        <w:keepNext/>
        <w:keepLines/>
        <w:numPr>
          <w:ilvl w:val="0"/>
          <w:numId w:val="9"/>
        </w:numPr>
        <w:tabs>
          <w:tab w:val="clear" w:pos="360"/>
          <w:tab w:val="num" w:pos="1080"/>
        </w:tabs>
        <w:ind w:left="1080"/>
        <w:jc w:val="both"/>
      </w:pPr>
      <w:r>
        <w:t xml:space="preserve">major safety </w:t>
      </w:r>
      <w:proofErr w:type="gramStart"/>
      <w:r>
        <w:t>incident;</w:t>
      </w:r>
      <w:proofErr w:type="gramEnd"/>
    </w:p>
    <w:p w14:paraId="61B06849" w14:textId="535E444D" w:rsidR="00EC3E05" w:rsidRDefault="004E10A9" w:rsidP="00EC3E05">
      <w:pPr>
        <w:pStyle w:val="BodyText"/>
        <w:keepNext/>
        <w:keepLines/>
        <w:numPr>
          <w:ilvl w:val="0"/>
          <w:numId w:val="9"/>
        </w:numPr>
        <w:tabs>
          <w:tab w:val="clear" w:pos="360"/>
          <w:tab w:val="num" w:pos="1080"/>
        </w:tabs>
        <w:ind w:left="1080"/>
        <w:jc w:val="both"/>
      </w:pPr>
      <w:r>
        <w:t xml:space="preserve">System </w:t>
      </w:r>
      <w:proofErr w:type="gramStart"/>
      <w:r>
        <w:t>Restoration</w:t>
      </w:r>
      <w:r w:rsidR="00EC3E05">
        <w:t>;</w:t>
      </w:r>
      <w:proofErr w:type="gramEnd"/>
    </w:p>
    <w:p w14:paraId="479DA311" w14:textId="77777777" w:rsidR="00EC3E05" w:rsidRDefault="00EC3E05" w:rsidP="00EC3E05">
      <w:pPr>
        <w:pStyle w:val="BodyText"/>
        <w:keepNext/>
        <w:keepLines/>
        <w:numPr>
          <w:ilvl w:val="0"/>
          <w:numId w:val="9"/>
        </w:numPr>
        <w:tabs>
          <w:tab w:val="clear" w:pos="360"/>
          <w:tab w:val="num" w:pos="1080"/>
        </w:tabs>
        <w:ind w:left="1080"/>
        <w:jc w:val="both"/>
      </w:pPr>
      <w:r>
        <w:t xml:space="preserve">De-synchronised </w:t>
      </w:r>
      <w:proofErr w:type="gramStart"/>
      <w:r>
        <w:t>Island;</w:t>
      </w:r>
      <w:proofErr w:type="gramEnd"/>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 xml:space="preserve">that has </w:t>
      </w:r>
      <w:proofErr w:type="gramStart"/>
      <w:r>
        <w:t>had, or</w:t>
      </w:r>
      <w:proofErr w:type="gramEnd"/>
      <w:r>
        <w:t xml:space="preserve"> may have a widespread impact on any part of a TO’s Transmission System.</w:t>
      </w:r>
    </w:p>
    <w:p w14:paraId="49572C2F" w14:textId="77777777" w:rsidR="00EC3E05" w:rsidRDefault="00EC3E05">
      <w:pPr>
        <w:pStyle w:val="BodyText"/>
        <w:keepNext/>
        <w:keepLines/>
        <w:ind w:left="851"/>
        <w:jc w:val="both"/>
      </w:pPr>
    </w:p>
    <w:p w14:paraId="3046DF91" w14:textId="62009053" w:rsidR="00EC3E05" w:rsidRPr="00DC2B09" w:rsidRDefault="00EC3E05">
      <w:pPr>
        <w:pStyle w:val="Heading3"/>
        <w:keepLines/>
        <w:tabs>
          <w:tab w:val="clear" w:pos="0"/>
          <w:tab w:val="left" w:pos="709"/>
        </w:tabs>
        <w:ind w:left="709" w:hanging="709"/>
      </w:pPr>
      <w:r w:rsidRPr="00DC2B09">
        <w:t xml:space="preserve">In the case of </w:t>
      </w:r>
      <w:r w:rsidR="004E10A9">
        <w:t>System Restoration</w:t>
      </w:r>
      <w:r w:rsidRPr="00DC2B09">
        <w:t xml:space="preserve"> this STCP should be read in conjunction with STCP 06-1: </w:t>
      </w:r>
      <w:r w:rsidR="004E10A9">
        <w:t>System Restoration</w:t>
      </w:r>
      <w:r w:rsidRPr="00DC2B09">
        <w:t>.</w:t>
      </w:r>
    </w:p>
    <w:p w14:paraId="29FB8502" w14:textId="77777777" w:rsidR="00EC3E05" w:rsidRDefault="00EC3E05">
      <w:pPr>
        <w:keepNext/>
        <w:keepLines/>
        <w:tabs>
          <w:tab w:val="left" w:pos="709"/>
        </w:tabs>
        <w:ind w:left="709" w:hanging="709"/>
      </w:pPr>
    </w:p>
    <w:p w14:paraId="312A7492" w14:textId="4B8ACF19" w:rsidR="00EC3E05" w:rsidRPr="00DC2B09" w:rsidRDefault="00EC3E05">
      <w:pPr>
        <w:pStyle w:val="Heading3"/>
        <w:keepLines/>
        <w:tabs>
          <w:tab w:val="clear" w:pos="0"/>
          <w:tab w:val="left" w:pos="709"/>
        </w:tabs>
        <w:ind w:left="709" w:hanging="709"/>
      </w:pPr>
      <w:r w:rsidRPr="00DC2B09">
        <w:t>In the case of Islanding</w:t>
      </w:r>
      <w:r w:rsidR="00EC320D">
        <w:t>,</w:t>
      </w:r>
      <w:r w:rsidRPr="00DC2B09">
        <w:t xml:space="preserve">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03E8F560" w:rsidR="00EC3E05" w:rsidRDefault="00EC3E05">
      <w:pPr>
        <w:pStyle w:val="Heading3"/>
        <w:keepLines/>
        <w:tabs>
          <w:tab w:val="clear" w:pos="0"/>
          <w:tab w:val="left" w:pos="709"/>
        </w:tabs>
        <w:ind w:left="709" w:hanging="709"/>
      </w:pPr>
      <w:r>
        <w:t xml:space="preserve">An Affected TO or </w:t>
      </w:r>
      <w:r w:rsidR="00611F3C">
        <w:t xml:space="preserve">The Company </w:t>
      </w:r>
      <w:r>
        <w:t xml:space="preserve">may decide to set up a System Incident Centre (SIC) in response to, or in anticipation of, a Significant Incident. Further objectives of this STCP </w:t>
      </w:r>
      <w:proofErr w:type="gramStart"/>
      <w:r>
        <w:t>with regard to</w:t>
      </w:r>
      <w:proofErr w:type="gramEnd"/>
      <w:r>
        <w:t xml:space="preserve">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functions of the </w:t>
      </w:r>
      <w:proofErr w:type="gramStart"/>
      <w:r>
        <w:rPr>
          <w:rFonts w:ascii="Arial" w:hAnsi="Arial"/>
        </w:rPr>
        <w:t>SIC;</w:t>
      </w:r>
      <w:proofErr w:type="gramEnd"/>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associated communication channels of the </w:t>
      </w:r>
      <w:proofErr w:type="gramStart"/>
      <w:r>
        <w:rPr>
          <w:rFonts w:ascii="Arial" w:hAnsi="Arial"/>
        </w:rPr>
        <w:t>SIC;</w:t>
      </w:r>
      <w:proofErr w:type="gramEnd"/>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instances where a SIC would be </w:t>
      </w:r>
      <w:proofErr w:type="gramStart"/>
      <w:r>
        <w:rPr>
          <w:rFonts w:ascii="Arial" w:hAnsi="Arial"/>
        </w:rPr>
        <w:t>invoked;</w:t>
      </w:r>
      <w:proofErr w:type="gramEnd"/>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5238524A"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 xml:space="preserve">means a warning issued by </w:t>
      </w:r>
      <w:r w:rsidR="00611F3C">
        <w:t>The Company</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EEC88B6" w:rsidR="00EC3E05" w:rsidRDefault="00611F3C">
      <w:pPr>
        <w:pStyle w:val="Heading3"/>
        <w:keepLines/>
        <w:tabs>
          <w:tab w:val="clear" w:pos="0"/>
          <w:tab w:val="num" w:pos="709"/>
        </w:tabs>
        <w:ind w:left="709" w:hanging="709"/>
      </w:pPr>
      <w:r>
        <w:t xml:space="preserve">The Company </w:t>
      </w:r>
      <w:r w:rsidR="00EC3E05">
        <w:t>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Parties, media and government organisations as </w:t>
      </w:r>
      <w:proofErr w:type="gramStart"/>
      <w:r>
        <w:t>appropriate;</w:t>
      </w:r>
      <w:proofErr w:type="gramEnd"/>
    </w:p>
    <w:p w14:paraId="1239C05B"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Users as appropriate in accordance with the Grid </w:t>
      </w:r>
      <w:proofErr w:type="gramStart"/>
      <w:r>
        <w:t>Code;</w:t>
      </w:r>
      <w:proofErr w:type="gramEnd"/>
    </w:p>
    <w:p w14:paraId="4C951DCD" w14:textId="77777777" w:rsidR="00EC3E05" w:rsidRDefault="00EC3E05" w:rsidP="00EC3E05">
      <w:pPr>
        <w:pStyle w:val="BodyText"/>
        <w:keepNext/>
        <w:keepLines/>
        <w:numPr>
          <w:ilvl w:val="0"/>
          <w:numId w:val="4"/>
        </w:numPr>
        <w:tabs>
          <w:tab w:val="clear" w:pos="1440"/>
        </w:tabs>
        <w:ind w:left="1134"/>
        <w:jc w:val="both"/>
      </w:pPr>
      <w:r>
        <w:t xml:space="preserve">the analysis of the Significant Incident impact and development of </w:t>
      </w:r>
      <w:proofErr w:type="gramStart"/>
      <w:r>
        <w:t>longer term</w:t>
      </w:r>
      <w:proofErr w:type="gramEnd"/>
      <w:r>
        <w:t xml:space="preserve">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4F255F18" w:rsidR="00EC3E05" w:rsidRDefault="00611F3C">
      <w:pPr>
        <w:pStyle w:val="Heading3"/>
        <w:keepLines/>
        <w:tabs>
          <w:tab w:val="clear" w:pos="0"/>
          <w:tab w:val="num" w:pos="709"/>
        </w:tabs>
        <w:ind w:left="709" w:hanging="709"/>
      </w:pPr>
      <w:r>
        <w:t>The Company</w:t>
      </w:r>
      <w:r w:rsidR="00EC3E05">
        <w:t xml:space="preserve"> and TOs shall be responsible for ensuring that an appropriate number of telephone lines, fax machines and other appropriate equipment are provided for use in their respective SIC(s). Such equipment shall be tested on a regular basis as agreed by </w:t>
      </w:r>
      <w:r>
        <w:t xml:space="preserve">The Company </w:t>
      </w:r>
      <w:r w:rsidR="00EC3E05">
        <w:t xml:space="preserve">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5165D255" w:rsidR="00EC3E05" w:rsidRDefault="00EC3E05">
      <w:pPr>
        <w:pStyle w:val="Heading3"/>
        <w:keepLines/>
        <w:tabs>
          <w:tab w:val="clear" w:pos="0"/>
          <w:tab w:val="num" w:pos="709"/>
        </w:tabs>
        <w:ind w:left="709" w:hanging="709"/>
      </w:pPr>
      <w:r>
        <w:t xml:space="preserve">The name and contact details of a Party’s Duty Manager shall be held by each Party in their respective Control Centre, shall be updated by the relevant Party as appropriate and shall be made available on request to </w:t>
      </w:r>
      <w:r w:rsidR="00611F3C">
        <w:t xml:space="preserve">The Company </w:t>
      </w:r>
      <w:r>
        <w:t xml:space="preserve">or TO as appropriate.  </w:t>
      </w:r>
    </w:p>
    <w:p w14:paraId="4CBB5A9B" w14:textId="77777777" w:rsidR="00EC3E05" w:rsidRDefault="00EC3E05">
      <w:pPr>
        <w:pStyle w:val="Heading3"/>
        <w:keepLines/>
        <w:numPr>
          <w:ilvl w:val="0"/>
          <w:numId w:val="0"/>
        </w:numPr>
        <w:tabs>
          <w:tab w:val="num" w:pos="709"/>
        </w:tabs>
        <w:ind w:left="709" w:hanging="709"/>
      </w:pPr>
    </w:p>
    <w:p w14:paraId="4A8FD32F" w14:textId="10F3E497" w:rsidR="00EC3E05" w:rsidRDefault="00611F3C">
      <w:pPr>
        <w:pStyle w:val="Heading3"/>
        <w:keepLines/>
        <w:tabs>
          <w:tab w:val="clear" w:pos="0"/>
          <w:tab w:val="num" w:pos="709"/>
        </w:tabs>
        <w:ind w:left="709" w:hanging="709"/>
        <w:rPr>
          <w:snapToGrid w:val="0"/>
        </w:rPr>
      </w:pPr>
      <w:r>
        <w:rPr>
          <w:snapToGrid w:val="0"/>
        </w:rPr>
        <w:t xml:space="preserve">The Company </w:t>
      </w:r>
      <w:r w:rsidR="00EC3E05">
        <w:rPr>
          <w:snapToGrid w:val="0"/>
        </w:rPr>
        <w:t xml:space="preserve">and each TO shall ensure that media relations staff for their organisations </w:t>
      </w:r>
      <w:proofErr w:type="gramStart"/>
      <w:r w:rsidR="00EC3E05">
        <w:rPr>
          <w:snapToGrid w:val="0"/>
        </w:rPr>
        <w:t>are available at all times</w:t>
      </w:r>
      <w:proofErr w:type="gramEnd"/>
      <w:r w:rsidR="00EC3E05">
        <w:rPr>
          <w:snapToGrid w:val="0"/>
        </w:rPr>
        <w:t xml:space="preserve"> and shall share information to produce timely and consistent media statements as and when required. All media statements relating to Significant Incidents affecting the Transmission System or </w:t>
      </w:r>
      <w:r w:rsidR="00DC2B09">
        <w:rPr>
          <w:snapToGrid w:val="0"/>
        </w:rPr>
        <w:t>National Electricity</w:t>
      </w:r>
      <w:r w:rsidR="00EC3E05">
        <w:rPr>
          <w:snapToGrid w:val="0"/>
        </w:rPr>
        <w:t xml:space="preserve"> Transmission System Warnings shall be agreed by </w:t>
      </w:r>
      <w:r>
        <w:rPr>
          <w:snapToGrid w:val="0"/>
        </w:rPr>
        <w:t>The Company</w:t>
      </w:r>
      <w:r w:rsidR="00EC3E05">
        <w:rPr>
          <w:snapToGrid w:val="0"/>
        </w:rPr>
        <w:t xml:space="preserve"> and an </w:t>
      </w:r>
      <w:r w:rsidR="00DC2B09">
        <w:rPr>
          <w:snapToGrid w:val="0"/>
        </w:rPr>
        <w:t>A</w:t>
      </w:r>
      <w:r w:rsidR="00EC3E05">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51CD58AD" w:rsidR="00EC3E05" w:rsidRDefault="00611F3C">
      <w:pPr>
        <w:pStyle w:val="Heading3"/>
        <w:keepLines/>
        <w:tabs>
          <w:tab w:val="clear" w:pos="0"/>
          <w:tab w:val="num" w:pos="709"/>
        </w:tabs>
        <w:ind w:left="709" w:hanging="709"/>
      </w:pPr>
      <w:r>
        <w:t xml:space="preserve">The Company </w:t>
      </w:r>
      <w:r w:rsidR="00EC3E05">
        <w:t xml:space="preserve">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w:t>
      </w:r>
      <w:r>
        <w:t xml:space="preserve">The Company </w:t>
      </w:r>
      <w:r w:rsidR="00EC3E05">
        <w:t>(as agreed) shall lead in the planning of such exercises.  All exercises that involve external parties must be by prior notice and shall be co-ordinated by</w:t>
      </w:r>
      <w:r>
        <w:t xml:space="preserve"> The Company</w:t>
      </w:r>
      <w:r w:rsidR="00EC3E05">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39768DB5" w:rsidR="00EC3E05" w:rsidRDefault="00611F3C">
      <w:pPr>
        <w:pStyle w:val="Heading3"/>
        <w:keepLines/>
        <w:tabs>
          <w:tab w:val="clear" w:pos="0"/>
          <w:tab w:val="num" w:pos="709"/>
        </w:tabs>
        <w:ind w:left="709" w:hanging="709"/>
      </w:pPr>
      <w:r>
        <w:t>The Company</w:t>
      </w:r>
      <w:r w:rsidR="00EC3E05">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5FA9FCED" w:rsidR="00EC3E05" w:rsidRDefault="00EC3E05" w:rsidP="00AF475D">
      <w:pPr>
        <w:pStyle w:val="Heading3"/>
        <w:keepLines/>
        <w:tabs>
          <w:tab w:val="clear" w:pos="0"/>
          <w:tab w:val="num" w:pos="709"/>
        </w:tabs>
        <w:ind w:left="709" w:hanging="709"/>
      </w:pPr>
      <w:r>
        <w:t xml:space="preserve">On receipt of a weather warning or acting upon other information as appropriate, </w:t>
      </w:r>
      <w:r w:rsidR="00611F3C">
        <w:t xml:space="preserve">The Company </w:t>
      </w:r>
      <w:r>
        <w:t xml:space="preserve">may issue a </w:t>
      </w:r>
      <w:bookmarkStart w:id="46" w:name="OLE_LINK1"/>
      <w:r w:rsidR="00DC2B09">
        <w:t xml:space="preserve">National Electricity </w:t>
      </w:r>
      <w:r>
        <w:t xml:space="preserve">Transmission System Warning - Risk of System Disturbance warning </w:t>
      </w:r>
      <w:bookmarkEnd w:id="46"/>
      <w:r>
        <w:t xml:space="preserve">to the TO(s). When </w:t>
      </w:r>
      <w:r w:rsidR="0057501A">
        <w:t xml:space="preserve">The Company </w:t>
      </w:r>
      <w:r>
        <w:t xml:space="preserve">issues a </w:t>
      </w:r>
      <w:r w:rsidR="00DC2B09">
        <w:t xml:space="preserve">National </w:t>
      </w:r>
      <w:proofErr w:type="gramStart"/>
      <w:r w:rsidR="00DC2B09">
        <w:t xml:space="preserve">Electricity </w:t>
      </w:r>
      <w:r>
        <w:t xml:space="preserve"> Transmission</w:t>
      </w:r>
      <w:proofErr w:type="gramEnd"/>
      <w:r>
        <w:t xml:space="preserve">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1E563704" w:rsidR="00EC3E05" w:rsidRDefault="00EC3E05">
      <w:pPr>
        <w:pStyle w:val="Heading3"/>
        <w:keepLines/>
        <w:tabs>
          <w:tab w:val="clear" w:pos="0"/>
          <w:tab w:val="num" w:pos="709"/>
        </w:tabs>
        <w:ind w:left="709" w:hanging="709"/>
      </w:pPr>
      <w:r>
        <w:t xml:space="preserve">On receipt of such </w:t>
      </w:r>
      <w:r w:rsidR="00DC2B09">
        <w:t xml:space="preserve">National Electricity </w:t>
      </w:r>
      <w:r>
        <w:t xml:space="preserve">Transmission System Warning - Risk of System Disturbance warning each TO shall then evaluate the situation.  Where deemed necessary </w:t>
      </w:r>
      <w:proofErr w:type="gramStart"/>
      <w:r>
        <w:t xml:space="preserve">by </w:t>
      </w:r>
      <w:r w:rsidR="0057501A">
        <w:t xml:space="preserve"> The</w:t>
      </w:r>
      <w:proofErr w:type="gramEnd"/>
      <w:r w:rsidR="0057501A">
        <w:t xml:space="preserve"> Company </w:t>
      </w:r>
      <w:r>
        <w:t xml:space="preserve">or the TO each Party shall contact its Duty Manager.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280E9666" w:rsidR="00EC3E05" w:rsidRDefault="00EC3E05">
      <w:pPr>
        <w:pStyle w:val="Heading3"/>
        <w:keepLines/>
        <w:tabs>
          <w:tab w:val="clear" w:pos="0"/>
          <w:tab w:val="num" w:pos="709"/>
        </w:tabs>
        <w:ind w:left="709" w:hanging="709"/>
      </w:pPr>
      <w:r>
        <w:t xml:space="preserve">An Affected TO Duty Manager shall consider and review the need for SIC activation and </w:t>
      </w:r>
      <w:proofErr w:type="gramStart"/>
      <w:r>
        <w:t xml:space="preserve">advise </w:t>
      </w:r>
      <w:r w:rsidR="0057501A">
        <w:t xml:space="preserve"> The</w:t>
      </w:r>
      <w:proofErr w:type="gramEnd"/>
      <w:r w:rsidR="0057501A">
        <w:t xml:space="preserve"> Company </w:t>
      </w:r>
      <w:r>
        <w:t xml:space="preserve">accordingly. </w:t>
      </w:r>
      <w:r w:rsidR="0057501A">
        <w:t xml:space="preserve">The Company </w:t>
      </w:r>
      <w:r>
        <w:t xml:space="preserve">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0B6AB499" w:rsidR="00EC3E05" w:rsidRDefault="00EC3E05" w:rsidP="00AF475D">
      <w:pPr>
        <w:pStyle w:val="Heading3"/>
        <w:keepLines/>
        <w:tabs>
          <w:tab w:val="clear" w:pos="0"/>
          <w:tab w:val="num" w:pos="709"/>
        </w:tabs>
        <w:ind w:left="709" w:hanging="709"/>
      </w:pPr>
      <w:r>
        <w:t xml:space="preserve">The </w:t>
      </w:r>
      <w:r w:rsidR="0057501A">
        <w:t xml:space="preserve">Company </w:t>
      </w:r>
      <w:r>
        <w:t xml:space="preserve">Duty Manager shall consider and review the need for SIC activation and advise an Affected TO accordingly.  An Affected TO may request that </w:t>
      </w:r>
      <w:r w:rsidR="0057501A">
        <w:t xml:space="preserve">The </w:t>
      </w:r>
      <w:proofErr w:type="gramStart"/>
      <w:r w:rsidR="0057501A">
        <w:t xml:space="preserve">Company </w:t>
      </w:r>
      <w:r>
        <w:t xml:space="preserve"> activates</w:t>
      </w:r>
      <w:proofErr w:type="gramEnd"/>
      <w:r>
        <w:t xml:space="preserve"> its SIC but the final decision regarding the activation of </w:t>
      </w:r>
      <w:proofErr w:type="gramStart"/>
      <w:r w:rsidR="00361701">
        <w:t>The</w:t>
      </w:r>
      <w:r w:rsidR="008F3182">
        <w:t xml:space="preserve">  </w:t>
      </w:r>
      <w:r w:rsidR="00EE5A30">
        <w:t>Company</w:t>
      </w:r>
      <w:r>
        <w:t>’s</w:t>
      </w:r>
      <w:proofErr w:type="gramEnd"/>
      <w:r>
        <w:t xml:space="preserve"> SIC rests with </w:t>
      </w:r>
      <w:r w:rsidR="00EE5A30">
        <w:t>The Company.</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21942E51" w:rsidR="00EC3E05" w:rsidRDefault="00EC3E05">
      <w:pPr>
        <w:pStyle w:val="Heading3"/>
        <w:keepLines/>
        <w:tabs>
          <w:tab w:val="clear" w:pos="0"/>
          <w:tab w:val="num" w:pos="709"/>
        </w:tabs>
        <w:ind w:left="709" w:hanging="709"/>
      </w:pPr>
      <w:r>
        <w:t>The formal activation of a SIC shall be notified by pro-forma (Appendix B)</w:t>
      </w:r>
      <w:r w:rsidR="00D04913">
        <w:t xml:space="preserve"> </w:t>
      </w:r>
      <w:r w:rsidR="00D04913" w:rsidRPr="00D04913">
        <w:t xml:space="preserve">sent </w:t>
      </w:r>
      <w:r w:rsidR="002041B8">
        <w:t>through a</w:t>
      </w:r>
      <w:r w:rsidR="00D04913" w:rsidRPr="00D04913">
        <w:t xml:space="preserve"> Designated Information Exchange System</w:t>
      </w:r>
      <w:r>
        <w:t xml:space="preserve">.  Following the activation of a SIC, the content of this </w:t>
      </w:r>
      <w:r w:rsidR="00D04913">
        <w:t xml:space="preserve">pro-forma </w:t>
      </w:r>
      <w:r>
        <w:t xml:space="preserve">shall be updated as and when there are any changes to SIC information and such updates shall be communicated to each Party as appropriate. Where necessary </w:t>
      </w:r>
      <w:r w:rsidR="00EE5A30">
        <w:t xml:space="preserve">The Company </w:t>
      </w:r>
      <w:r>
        <w:t xml:space="preserve">shall then inform as appropriate the Other </w:t>
      </w:r>
      <w:proofErr w:type="gramStart"/>
      <w:r>
        <w:t>TO, and</w:t>
      </w:r>
      <w:proofErr w:type="gramEnd"/>
      <w:r>
        <w:t xml:space="preserve">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5723BB96" w:rsidR="00EC3E05" w:rsidRDefault="00EC3E05">
      <w:pPr>
        <w:pStyle w:val="Heading3"/>
        <w:keepLines/>
        <w:tabs>
          <w:tab w:val="clear" w:pos="0"/>
          <w:tab w:val="num" w:pos="709"/>
        </w:tabs>
        <w:ind w:left="709" w:hanging="709"/>
      </w:pPr>
      <w:r>
        <w:t xml:space="preserve">Affected TO(s) shall review and provide updates on Outage Emergency Return to Service Times and circuit availability to </w:t>
      </w:r>
      <w:r w:rsidR="00EE5A30">
        <w:t>The Company</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3612E6EB" w:rsidR="00EC3E05" w:rsidRDefault="00EE5A30">
      <w:pPr>
        <w:pStyle w:val="Heading3"/>
        <w:keepLines/>
        <w:tabs>
          <w:tab w:val="clear" w:pos="0"/>
          <w:tab w:val="num" w:pos="709"/>
        </w:tabs>
        <w:spacing w:after="120"/>
        <w:ind w:left="709" w:hanging="709"/>
      </w:pPr>
      <w:r>
        <w:t xml:space="preserve">The Company </w:t>
      </w:r>
      <w:r w:rsidR="00EC3E05">
        <w:t>shall review system configuration, circuit availability and develop an operational strategy. Actions may be agreed with an Affected T</w:t>
      </w:r>
      <w:r w:rsidR="00EC3E05" w:rsidRPr="00DC2B09">
        <w:t>O using the processes specified in STCP 01</w:t>
      </w:r>
      <w:r w:rsidR="00EC3E05" w:rsidRPr="00DC2B09">
        <w:noBreakHyphen/>
        <w:t>1: Operational Switching, which may includ</w:t>
      </w:r>
      <w:r w:rsidR="00EC3E05">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1D125631" w:rsidR="00EC3E05" w:rsidRDefault="00EC3E05">
      <w:pPr>
        <w:pStyle w:val="Heading3"/>
        <w:keepLines/>
        <w:tabs>
          <w:tab w:val="clear" w:pos="0"/>
          <w:tab w:val="num" w:pos="709"/>
        </w:tabs>
        <w:ind w:left="709" w:hanging="709"/>
      </w:pPr>
      <w:r>
        <w:t xml:space="preserve">The procedure as detailed in this section 4.3 shall be followed for Significant Incidents on or affecting a TO’s Transmission System where it is unlikely that </w:t>
      </w:r>
      <w:r w:rsidR="00EE5A30">
        <w:t>The Company</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11E2BCCA" w:rsidR="00EC3E05" w:rsidRPr="00DC2B09" w:rsidRDefault="00EC3E05" w:rsidP="5CE67FD2">
      <w:pPr>
        <w:pStyle w:val="Heading3"/>
        <w:keepLines/>
        <w:tabs>
          <w:tab w:val="num" w:pos="709"/>
        </w:tabs>
        <w:ind w:left="709" w:hanging="709"/>
      </w:pPr>
      <w:r>
        <w:t>Following receipt of information relating to a Significant Incident on or affecting the TO’s Transmission System, the recipient (</w:t>
      </w:r>
      <w:r w:rsidR="00870D83">
        <w:t xml:space="preserve">The Company </w:t>
      </w:r>
      <w:r>
        <w:t>or an Affected TO) shall inform the other Party without delay.  Both Parties shall record the receipt and exchange of such information.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039375A5" w:rsidR="00EC3E05" w:rsidRPr="00DC2B09" w:rsidRDefault="00EC3E05">
      <w:pPr>
        <w:pStyle w:val="Heading3"/>
        <w:keepLines/>
        <w:tabs>
          <w:tab w:val="clear" w:pos="0"/>
          <w:tab w:val="num" w:pos="709"/>
        </w:tabs>
        <w:ind w:left="709" w:hanging="709"/>
      </w:pPr>
      <w:r w:rsidRPr="00DC2B09">
        <w:t xml:space="preserve">Where </w:t>
      </w:r>
      <w:proofErr w:type="gramStart"/>
      <w:r w:rsidRPr="00DC2B09">
        <w:t xml:space="preserve">appropriate </w:t>
      </w:r>
      <w:r w:rsidR="00870D83">
        <w:t xml:space="preserve"> The</w:t>
      </w:r>
      <w:proofErr w:type="gramEnd"/>
      <w:r w:rsidR="00870D83">
        <w:t xml:space="preserve"> Company </w:t>
      </w:r>
      <w:r w:rsidRPr="00DC2B09">
        <w:t>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169776E8" w:rsidR="00EC3E05" w:rsidRDefault="00EC3E05">
      <w:pPr>
        <w:pStyle w:val="Heading3"/>
        <w:keepLines/>
        <w:tabs>
          <w:tab w:val="clear" w:pos="0"/>
          <w:tab w:val="num" w:pos="709"/>
        </w:tabs>
        <w:ind w:left="709" w:hanging="709"/>
      </w:pPr>
      <w:r>
        <w:t xml:space="preserve">An Affected TO or </w:t>
      </w:r>
      <w:r w:rsidR="00870D83">
        <w:t xml:space="preserve">The Company </w:t>
      </w:r>
      <w:r>
        <w:t xml:space="preserve">where appropriate, shall inform their respective Duty Manager of the information referred to in section 4.3.2.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78449604" w:rsidR="00EC3E05" w:rsidRPr="00DC2B09" w:rsidRDefault="00EC3E05">
      <w:pPr>
        <w:pStyle w:val="Heading3"/>
        <w:keepLines/>
        <w:tabs>
          <w:tab w:val="clear" w:pos="0"/>
          <w:tab w:val="num" w:pos="709"/>
        </w:tabs>
        <w:ind w:left="709" w:hanging="709"/>
      </w:pPr>
      <w:r>
        <w:t xml:space="preserve">The </w:t>
      </w:r>
      <w:r w:rsidR="00870D83">
        <w:t xml:space="preserve">Company </w:t>
      </w:r>
      <w:r>
        <w:t xml:space="preserve">Duty Manager (where appropriate) shall establish communication links to an Affected TO and Users. Where relevant, </w:t>
      </w:r>
      <w:r w:rsidR="00DC2B09">
        <w:t>National Electricity</w:t>
      </w:r>
      <w:r>
        <w:t xml:space="preserve"> Transmission System Warnings shall be issued to the TOs and </w:t>
      </w:r>
      <w:r w:rsidRPr="00DC2B09">
        <w:t xml:space="preserve">to Users in line with Grid Code requirements. Where </w:t>
      </w:r>
      <w:r w:rsidR="00870D83">
        <w:t xml:space="preserve">The </w:t>
      </w:r>
      <w:proofErr w:type="gramStart"/>
      <w:r w:rsidR="00870D83">
        <w:t>Company</w:t>
      </w:r>
      <w:r w:rsidR="00870D83" w:rsidRPr="00DC2B09" w:rsidDel="00870D83">
        <w:t xml:space="preserve"> </w:t>
      </w:r>
      <w:r w:rsidRPr="00DC2B09">
        <w:t xml:space="preserve"> issues</w:t>
      </w:r>
      <w:proofErr w:type="gramEnd"/>
      <w:r w:rsidRPr="00DC2B09">
        <w:t xml:space="preserve"> a warning to Users under OC7.4.8.8 of the Grid Code</w:t>
      </w:r>
      <w:r w:rsidR="00731121">
        <w:t>,</w:t>
      </w:r>
      <w:r w:rsidRPr="00DC2B09">
        <w:t xml:space="preserve"> </w:t>
      </w:r>
      <w:r w:rsidR="00CC1EA4">
        <w:t>The Company</w:t>
      </w:r>
      <w:r w:rsidR="00CC1EA4" w:rsidRPr="00DC2B09">
        <w:t xml:space="preserve"> </w:t>
      </w:r>
      <w:r w:rsidRPr="00DC2B09">
        <w:t xml:space="preserve">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453CDB34" w:rsidR="00EC3E05" w:rsidRDefault="00EC3E05">
      <w:pPr>
        <w:pStyle w:val="Heading3"/>
        <w:keepLines/>
        <w:tabs>
          <w:tab w:val="clear" w:pos="0"/>
          <w:tab w:val="num" w:pos="709"/>
        </w:tabs>
        <w:ind w:left="709" w:hanging="709"/>
      </w:pPr>
      <w:r>
        <w:t xml:space="preserve">An Affected TO Duty Manager shall consider and review the need for SIC activation and advise </w:t>
      </w:r>
      <w:r w:rsidR="00CC1EA4">
        <w:t xml:space="preserve">The Company </w:t>
      </w:r>
      <w:r>
        <w:t xml:space="preserve">accordingly. </w:t>
      </w:r>
      <w:r w:rsidR="00CC1EA4">
        <w:t xml:space="preserve">The Company </w:t>
      </w:r>
      <w:r>
        <w:t xml:space="preserve">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4362531E" w:rsidR="00EC3E05" w:rsidRDefault="00EC3E05">
      <w:pPr>
        <w:pStyle w:val="Heading3"/>
        <w:keepLines/>
        <w:tabs>
          <w:tab w:val="clear" w:pos="0"/>
          <w:tab w:val="num" w:pos="709"/>
        </w:tabs>
        <w:ind w:left="709" w:hanging="709"/>
      </w:pPr>
      <w:r>
        <w:t xml:space="preserve">The </w:t>
      </w:r>
      <w:r w:rsidR="00CC1EA4">
        <w:t xml:space="preserve">Company </w:t>
      </w:r>
      <w:r>
        <w:t xml:space="preserve">Duty Manager shall consider and review the need for SIC activation and advise an Affected TO accordingly.  An Affected TO may request that </w:t>
      </w:r>
      <w:r w:rsidR="00CC1EA4">
        <w:t xml:space="preserve">The Company </w:t>
      </w:r>
      <w:r>
        <w:t>activates its SIC but the final decision regarding the activation of</w:t>
      </w:r>
      <w:r w:rsidR="00EF3849" w:rsidRPr="00EF3849">
        <w:t xml:space="preserve"> </w:t>
      </w:r>
      <w:r w:rsidR="00EF3849">
        <w:t>The Company</w:t>
      </w:r>
      <w:r>
        <w:t>’s SIC rests with</w:t>
      </w:r>
      <w:r w:rsidR="00EF3849" w:rsidRPr="00EF3849">
        <w:t xml:space="preserve"> </w:t>
      </w:r>
      <w:r w:rsidR="00EF3849">
        <w:t>The Company</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3B46C90F" w:rsidR="00EC3E05" w:rsidRDefault="00EC3E05">
      <w:pPr>
        <w:pStyle w:val="Heading3"/>
        <w:keepLines/>
        <w:tabs>
          <w:tab w:val="clear" w:pos="0"/>
          <w:tab w:val="num" w:pos="709"/>
        </w:tabs>
        <w:ind w:left="709" w:hanging="709"/>
      </w:pPr>
      <w:r>
        <w:t>The formal activation of a SIC shall be notified by pro-forma (Appendix B)</w:t>
      </w:r>
      <w:r w:rsidR="00500922">
        <w:t xml:space="preserve"> </w:t>
      </w:r>
      <w:r w:rsidR="00500922" w:rsidRPr="00500922">
        <w:t xml:space="preserve">sent </w:t>
      </w:r>
      <w:r w:rsidR="002041B8">
        <w:t>through a</w:t>
      </w:r>
      <w:r w:rsidR="00500922" w:rsidRPr="00500922">
        <w:t xml:space="preserve"> Designated Information Exchange System</w:t>
      </w:r>
      <w:r>
        <w:t xml:space="preserve">.  Following the activation of a SIC, the content of this </w:t>
      </w:r>
      <w:r w:rsidR="00500922">
        <w:t xml:space="preserve">pro-forma </w:t>
      </w:r>
      <w:r>
        <w:t xml:space="preserve">shall be updated as and when there are any changes to SIC information and such updates shall be communicated to each Party as appropriate. Using appropriate methods of communication, </w:t>
      </w:r>
      <w:r w:rsidR="00EF3849">
        <w:t xml:space="preserve">The Company </w:t>
      </w:r>
      <w:r>
        <w:t xml:space="preserve">shall then inform (as appropriate) the TOs and affected Users that one or more SICs has been established. Where </w:t>
      </w:r>
      <w:r w:rsidR="00EF3849">
        <w:t xml:space="preserve">The Company </w:t>
      </w:r>
      <w:r>
        <w:t xml:space="preserve">issues information to Users, </w:t>
      </w:r>
      <w:r w:rsidR="00EF3849">
        <w:t>The Company</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CF4975B" w:rsidR="00EC3E05" w:rsidRDefault="00EC3E05">
      <w:pPr>
        <w:pStyle w:val="Heading3"/>
        <w:keepLines/>
        <w:tabs>
          <w:tab w:val="clear" w:pos="0"/>
          <w:tab w:val="num" w:pos="709"/>
        </w:tabs>
        <w:spacing w:after="120"/>
        <w:ind w:left="709" w:hanging="709"/>
      </w:pPr>
      <w:r>
        <w:t xml:space="preserve">As events occur on or affecting a TO’s Transmission System that </w:t>
      </w:r>
      <w:proofErr w:type="gramStart"/>
      <w:r>
        <w:t>lead</w:t>
      </w:r>
      <w:proofErr w:type="gramEnd"/>
      <w:r>
        <w:t xml:space="preserve"> to a Services Reduction, an Affected TO shall have responsibility for developing the Services Restoration Proposal and </w:t>
      </w:r>
      <w:r w:rsidR="00EF3849">
        <w:t xml:space="preserve">The Company </w:t>
      </w:r>
      <w:r>
        <w:t xml:space="preserve">shall have responsibility for directing the configuration of those parts of the Transmission System made available. </w:t>
      </w:r>
    </w:p>
    <w:p w14:paraId="6BB6222D" w14:textId="1B5DE821" w:rsidR="00EC3E05" w:rsidRDefault="00EC3E05" w:rsidP="00AF475D">
      <w:pPr>
        <w:pStyle w:val="Heading3"/>
        <w:keepLines/>
        <w:tabs>
          <w:tab w:val="clear" w:pos="0"/>
          <w:tab w:val="num" w:pos="709"/>
        </w:tabs>
        <w:ind w:left="709" w:hanging="709"/>
      </w:pPr>
      <w:r>
        <w:lastRenderedPageBreak/>
        <w:t xml:space="preserve">In practice, </w:t>
      </w:r>
      <w:r w:rsidR="00A354D3">
        <w:t xml:space="preserve">The Company </w:t>
      </w:r>
      <w:r>
        <w:t xml:space="preserve">and an Affected TO shall liaise and take into consideration </w:t>
      </w:r>
      <w:proofErr w:type="spellStart"/>
      <w:r>
        <w:t>each others</w:t>
      </w:r>
      <w:proofErr w:type="spellEnd"/>
      <w:r>
        <w:t xml:space="preserve"> concerns when developing a suitable operational recovery strategy. This shall include information </w:t>
      </w:r>
      <w:proofErr w:type="gramStart"/>
      <w:r>
        <w:t>with regard to</w:t>
      </w:r>
      <w:proofErr w:type="gramEnd"/>
      <w:r>
        <w:t xml:space="preserve">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4552F657" w:rsidR="00EC3E05" w:rsidRDefault="00EC3E05">
      <w:pPr>
        <w:pStyle w:val="Heading3"/>
        <w:keepLines/>
        <w:tabs>
          <w:tab w:val="clear" w:pos="0"/>
          <w:tab w:val="num" w:pos="709"/>
        </w:tabs>
        <w:ind w:left="709" w:hanging="709"/>
      </w:pPr>
      <w:r>
        <w:t xml:space="preserve">System conditions may dictate that </w:t>
      </w:r>
      <w:r w:rsidR="00A354D3">
        <w:t xml:space="preserve">The Company </w:t>
      </w:r>
      <w:r>
        <w:t xml:space="preserve">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259C2A0E" w:rsidR="00EC3E05" w:rsidRDefault="00EC3E05">
      <w:pPr>
        <w:pStyle w:val="Heading3"/>
        <w:keepLines/>
        <w:tabs>
          <w:tab w:val="clear" w:pos="0"/>
          <w:tab w:val="num" w:pos="709"/>
        </w:tabs>
        <w:ind w:left="709" w:hanging="709"/>
      </w:pPr>
      <w:r>
        <w:t xml:space="preserve">As the situation improves, </w:t>
      </w:r>
      <w:r w:rsidR="00A354D3">
        <w:t xml:space="preserve">The Company </w:t>
      </w:r>
      <w:r>
        <w:t xml:space="preserve">may decide to close its SIC. </w:t>
      </w:r>
      <w:proofErr w:type="gramStart"/>
      <w:r>
        <w:t xml:space="preserve">The </w:t>
      </w:r>
      <w:r w:rsidR="00A354D3">
        <w:t xml:space="preserve"> Company</w:t>
      </w:r>
      <w:proofErr w:type="gramEnd"/>
      <w:r w:rsidR="00A354D3">
        <w:t xml:space="preserve"> </w:t>
      </w:r>
      <w:r>
        <w:t xml:space="preserve">Duty Manager or other appropriate manager, shall communicate this decision to the Affected TO and all other parties notified of the existence of the SIC. The formal notification of the stand down </w:t>
      </w:r>
      <w:proofErr w:type="gramStart"/>
      <w:r>
        <w:t xml:space="preserve">of </w:t>
      </w:r>
      <w:r w:rsidR="00A354D3">
        <w:t xml:space="preserve"> The</w:t>
      </w:r>
      <w:proofErr w:type="gramEnd"/>
      <w:r w:rsidR="00A354D3">
        <w:t xml:space="preserve"> Company </w:t>
      </w:r>
      <w:r>
        <w:t xml:space="preserve">SIC shall be by </w:t>
      </w:r>
      <w:r w:rsidR="009C13C5" w:rsidRPr="009C13C5">
        <w:t xml:space="preserve">sent </w:t>
      </w:r>
      <w:r w:rsidR="002041B8">
        <w:t>through a</w:t>
      </w:r>
      <w:r w:rsidR="009C13C5" w:rsidRPr="009C13C5">
        <w:t xml:space="preserve"> Designated Information Exchange System</w:t>
      </w:r>
      <w:r w:rsidR="009C13C5" w:rsidRPr="009C13C5" w:rsidDel="009C13C5">
        <w:t xml:space="preserve"> </w:t>
      </w:r>
      <w:r>
        <w:t>(Appendix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3061A3F" w:rsidR="00EC3E05" w:rsidRDefault="00EC3E05">
      <w:pPr>
        <w:pStyle w:val="Heading3"/>
        <w:keepLines/>
        <w:tabs>
          <w:tab w:val="clear" w:pos="0"/>
          <w:tab w:val="num" w:pos="709"/>
        </w:tabs>
        <w:ind w:left="709" w:hanging="709"/>
      </w:pPr>
      <w:r>
        <w:t xml:space="preserve">As the situation improves in its licensed area an Affected TO may decide to close its SIC. An Affected TO Duty Manager shall communicate the decision to close the SIC to </w:t>
      </w:r>
      <w:r w:rsidR="00A354D3">
        <w:t xml:space="preserve">The </w:t>
      </w:r>
      <w:proofErr w:type="gramStart"/>
      <w:r w:rsidR="00A354D3">
        <w:t>Company</w:t>
      </w:r>
      <w:r w:rsidR="00A354D3" w:rsidDel="00A354D3">
        <w:t xml:space="preserve"> </w:t>
      </w:r>
      <w:r>
        <w:t xml:space="preserve"> who</w:t>
      </w:r>
      <w:proofErr w:type="gramEnd"/>
      <w:r>
        <w:t xml:space="preserve"> shall then inform all Parties and Users notified of the existence of the SIC.  The formal notification of the stand down of an Affected TO’s SIC and the return to normal communication channels shall be by </w:t>
      </w:r>
      <w:r w:rsidR="009C13C5" w:rsidRPr="009C13C5">
        <w:t xml:space="preserve">sent </w:t>
      </w:r>
      <w:r w:rsidR="002041B8">
        <w:t>through a</w:t>
      </w:r>
      <w:r w:rsidR="009C13C5" w:rsidRPr="009C13C5">
        <w:t xml:space="preserve"> Designated Information Exchange System</w:t>
      </w:r>
      <w:r w:rsidR="009C13C5" w:rsidRPr="009C13C5" w:rsidDel="009C13C5">
        <w:t xml:space="preserve"> </w:t>
      </w:r>
      <w:r>
        <w:t xml:space="preserve">(Appendix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4AADA78E" w:rsidR="00EC3E05" w:rsidRDefault="00A354D3" w:rsidP="00ED1E47">
            <w:pPr>
              <w:keepNext/>
              <w:keepLines/>
              <w:jc w:val="center"/>
              <w:rPr>
                <w:rFonts w:ascii="Arial" w:hAnsi="Arial"/>
                <w:b/>
                <w:color w:val="FFFFFF"/>
                <w:sz w:val="24"/>
              </w:rPr>
            </w:pPr>
            <w:r>
              <w:rPr>
                <w:rFonts w:ascii="Arial" w:hAnsi="Arial"/>
                <w:b/>
                <w:color w:val="FFFFFF"/>
                <w:sz w:val="24"/>
              </w:rPr>
              <w:t>THE COMPANY</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1267B7A7" w:rsidR="00EC3E05" w:rsidRDefault="00EC3E05">
            <w:pPr>
              <w:keepNext/>
              <w:keepLines/>
              <w:rPr>
                <w:rFonts w:ascii="Arial" w:hAnsi="Arial"/>
                <w:sz w:val="18"/>
              </w:rPr>
            </w:pPr>
            <w:r>
              <w:rPr>
                <w:rFonts w:ascii="Arial" w:hAnsi="Arial"/>
                <w:sz w:val="18"/>
              </w:rPr>
              <w:t>Review staffing levels in E &amp;W</w:t>
            </w:r>
          </w:p>
          <w:p w14:paraId="38CBE818" w14:textId="0301BF8B" w:rsidR="00DE78D7" w:rsidRDefault="00EC3E05">
            <w:pPr>
              <w:keepNext/>
              <w:keepLines/>
              <w:rPr>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w:t>
            </w:r>
            <w:r w:rsidR="00DE78D7">
              <w:rPr>
                <w:rFonts w:ascii="Arial" w:hAnsi="Arial"/>
                <w:sz w:val="18"/>
              </w:rPr>
              <w:t>HET</w:t>
            </w:r>
            <w:r w:rsidR="00D23DA9">
              <w:rPr>
                <w:rFonts w:ascii="Arial" w:hAnsi="Arial"/>
                <w:sz w:val="18"/>
              </w:rPr>
              <w:t>L</w:t>
            </w:r>
            <w:r>
              <w:rPr>
                <w:rFonts w:ascii="Arial" w:hAnsi="Arial"/>
                <w:sz w:val="18"/>
              </w:rPr>
              <w:t xml:space="preserve"> &amp; SP</w:t>
            </w:r>
            <w:r w:rsidR="00DE78D7">
              <w:rPr>
                <w:rFonts w:ascii="Arial" w:hAnsi="Arial"/>
                <w:sz w:val="18"/>
              </w:rPr>
              <w:t>T</w:t>
            </w:r>
            <w:r>
              <w:rPr>
                <w:rFonts w:ascii="Arial" w:hAnsi="Arial"/>
                <w:sz w:val="18"/>
              </w:rPr>
              <w:t xml:space="preserve"> </w:t>
            </w:r>
          </w:p>
          <w:p w14:paraId="3CFD1D72" w14:textId="196AFF2C" w:rsidR="00EC3E05" w:rsidRDefault="00EC3E05">
            <w:pPr>
              <w:keepNext/>
              <w:keepLines/>
              <w:rPr>
                <w:rFonts w:ascii="Arial" w:hAnsi="Arial"/>
                <w:sz w:val="18"/>
              </w:rPr>
            </w:pPr>
            <w:r>
              <w:rPr>
                <w:rFonts w:ascii="Arial" w:hAnsi="Arial"/>
                <w:sz w:val="18"/>
              </w:rPr>
              <w:t>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6B9E1685" w:rsidR="00EC3E05" w:rsidRDefault="00EC3E05">
            <w:pPr>
              <w:keepNext/>
              <w:keepLines/>
              <w:rPr>
                <w:rFonts w:ascii="Arial" w:hAnsi="Arial"/>
                <w:sz w:val="18"/>
              </w:rPr>
            </w:pPr>
            <w:r>
              <w:rPr>
                <w:rFonts w:ascii="Arial" w:hAnsi="Arial"/>
                <w:sz w:val="18"/>
              </w:rPr>
              <w:t xml:space="preserve">Liaise </w:t>
            </w:r>
            <w:proofErr w:type="gramStart"/>
            <w:r w:rsidRPr="00A354D3">
              <w:rPr>
                <w:rFonts w:ascii="Arial" w:hAnsi="Arial"/>
                <w:sz w:val="18"/>
                <w:szCs w:val="18"/>
              </w:rPr>
              <w:t xml:space="preserve">with </w:t>
            </w:r>
            <w:r w:rsidR="00A354D3" w:rsidRPr="00AF475D">
              <w:rPr>
                <w:sz w:val="18"/>
              </w:rPr>
              <w:t xml:space="preserve"> </w:t>
            </w:r>
            <w:r w:rsidR="00A354D3" w:rsidRPr="00716BAE">
              <w:rPr>
                <w:rFonts w:ascii="Arial" w:hAnsi="Arial" w:cs="Arial"/>
                <w:sz w:val="18"/>
                <w:szCs w:val="18"/>
              </w:rPr>
              <w:t>The</w:t>
            </w:r>
            <w:proofErr w:type="gramEnd"/>
            <w:r w:rsidR="00A354D3" w:rsidRPr="00716BAE">
              <w:rPr>
                <w:rFonts w:ascii="Arial" w:hAnsi="Arial" w:cs="Arial"/>
                <w:sz w:val="18"/>
                <w:szCs w:val="18"/>
              </w:rPr>
              <w:t xml:space="preserve"> Company</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751DD983" w:rsidR="00EC3E05" w:rsidRDefault="00EC3E05">
            <w:pPr>
              <w:keepNext/>
              <w:keepLines/>
              <w:rPr>
                <w:rFonts w:ascii="Arial" w:hAnsi="Arial"/>
                <w:b/>
                <w:sz w:val="18"/>
              </w:rPr>
            </w:pPr>
            <w:r>
              <w:rPr>
                <w:rFonts w:ascii="Arial" w:hAnsi="Arial"/>
                <w:b/>
                <w:sz w:val="18"/>
              </w:rPr>
              <w:t xml:space="preserve">Localised or widespread System disturbance </w:t>
            </w:r>
            <w:proofErr w:type="gramStart"/>
            <w:r>
              <w:rPr>
                <w:rFonts w:ascii="Arial" w:hAnsi="Arial"/>
                <w:b/>
                <w:sz w:val="18"/>
              </w:rPr>
              <w:t xml:space="preserve">on  </w:t>
            </w:r>
            <w:r w:rsidR="00A2389A">
              <w:rPr>
                <w:rFonts w:ascii="Arial" w:hAnsi="Arial"/>
                <w:b/>
                <w:sz w:val="18"/>
              </w:rPr>
              <w:t>Scottish</w:t>
            </w:r>
            <w:proofErr w:type="gramEnd"/>
            <w:r w:rsidR="00A2389A">
              <w:rPr>
                <w:rFonts w:ascii="Arial" w:hAnsi="Arial"/>
                <w:b/>
                <w:sz w:val="18"/>
              </w:rPr>
              <w:t xml:space="preserve"> </w:t>
            </w:r>
            <w:r>
              <w:rPr>
                <w:rFonts w:ascii="Arial" w:hAnsi="Arial"/>
                <w:b/>
                <w:sz w:val="18"/>
              </w:rPr>
              <w:t>Distribution network</w:t>
            </w:r>
            <w:r w:rsidR="00A2389A">
              <w:rPr>
                <w:rFonts w:ascii="Arial" w:hAnsi="Arial"/>
                <w:b/>
                <w:sz w:val="18"/>
              </w:rPr>
              <w:t>s</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w:t>
            </w:r>
            <w:proofErr w:type="spellStart"/>
            <w:r w:rsidRPr="00DC2B09">
              <w:rPr>
                <w:rFonts w:ascii="Arial" w:hAnsi="Arial"/>
                <w:sz w:val="18"/>
                <w:lang w:val="fr-FR"/>
              </w:rPr>
              <w:t>resources</w:t>
            </w:r>
            <w:proofErr w:type="spellEnd"/>
            <w:r w:rsidRPr="00DC2B09">
              <w:rPr>
                <w:rFonts w:ascii="Arial" w:hAnsi="Arial"/>
                <w:sz w:val="18"/>
                <w:lang w:val="fr-FR"/>
              </w:rPr>
              <w:t xml:space="preserve">. </w:t>
            </w:r>
          </w:p>
          <w:p w14:paraId="4268983A" w14:textId="5E732629"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w:t>
            </w:r>
            <w:proofErr w:type="spellStart"/>
            <w:r w:rsidRPr="00DC2B09">
              <w:rPr>
                <w:rFonts w:ascii="Arial" w:hAnsi="Arial"/>
                <w:sz w:val="18"/>
                <w:lang w:val="fr-FR"/>
              </w:rPr>
              <w:t>availability</w:t>
            </w:r>
            <w:proofErr w:type="spellEnd"/>
            <w:r w:rsidRPr="00DC2B09">
              <w:rPr>
                <w:rFonts w:ascii="Arial" w:hAnsi="Arial"/>
                <w:sz w:val="18"/>
                <w:lang w:val="fr-FR"/>
              </w:rPr>
              <w:t xml:space="preserve">. </w:t>
            </w:r>
            <w:r>
              <w:rPr>
                <w:rFonts w:ascii="Arial" w:hAnsi="Arial"/>
                <w:sz w:val="18"/>
              </w:rPr>
              <w:t xml:space="preserve">Liaise with </w:t>
            </w:r>
            <w:r w:rsidR="00A354D3">
              <w:rPr>
                <w:rFonts w:ascii="Arial" w:hAnsi="Arial"/>
                <w:sz w:val="18"/>
              </w:rPr>
              <w:t xml:space="preserve">The Company </w:t>
            </w:r>
            <w:r>
              <w:rPr>
                <w:rFonts w:ascii="Arial" w:hAnsi="Arial"/>
                <w:sz w:val="18"/>
              </w:rPr>
              <w:t>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 xml:space="preserve">Respond to </w:t>
            </w:r>
            <w:proofErr w:type="spellStart"/>
            <w:r>
              <w:rPr>
                <w:rFonts w:ascii="Arial" w:hAnsi="Arial"/>
              </w:rPr>
              <w:t>TO</w:t>
            </w:r>
            <w:proofErr w:type="spellEnd"/>
            <w:r>
              <w:rPr>
                <w:rFonts w:ascii="Arial" w:hAnsi="Arial"/>
              </w:rPr>
              <w:t xml:space="preserve"> escalation or Initiate response via Duty Manager / SIC role.  Manage System security.</w:t>
            </w:r>
          </w:p>
          <w:p w14:paraId="49582644" w14:textId="152E6244" w:rsidR="00EC3E05" w:rsidRDefault="00EC3E05">
            <w:pPr>
              <w:keepNext/>
              <w:keepLines/>
              <w:rPr>
                <w:rFonts w:ascii="Arial" w:hAnsi="Arial"/>
                <w:sz w:val="18"/>
              </w:rPr>
            </w:pPr>
            <w:r>
              <w:rPr>
                <w:rFonts w:ascii="Arial" w:hAnsi="Arial"/>
                <w:sz w:val="18"/>
              </w:rPr>
              <w:t>Liaise with Ofgem /</w:t>
            </w:r>
            <w:r w:rsidR="006E4E08">
              <w:rPr>
                <w:rFonts w:ascii="Arial" w:hAnsi="Arial"/>
                <w:sz w:val="18"/>
              </w:rPr>
              <w:t>DESNZ</w:t>
            </w:r>
            <w:r>
              <w:rPr>
                <w:rFonts w:ascii="Arial" w:hAnsi="Arial"/>
                <w:sz w:val="18"/>
              </w:rPr>
              <w:t>/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5A449875" w:rsidR="00EC3E05" w:rsidRDefault="00EC3E05">
            <w:pPr>
              <w:keepNext/>
              <w:keepLines/>
              <w:rPr>
                <w:rFonts w:ascii="Arial" w:hAnsi="Arial"/>
                <w:sz w:val="18"/>
              </w:rPr>
            </w:pPr>
            <w:r>
              <w:rPr>
                <w:rFonts w:ascii="Arial" w:hAnsi="Arial"/>
                <w:sz w:val="18"/>
              </w:rPr>
              <w:t xml:space="preserve">Where normal communication links are insufficient set up Duty Manager point of contact/ SIC role and establish communication with </w:t>
            </w:r>
            <w:r w:rsidR="00A354D3">
              <w:rPr>
                <w:rFonts w:ascii="Arial" w:hAnsi="Arial"/>
                <w:sz w:val="18"/>
              </w:rPr>
              <w:t>The Company</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 xml:space="preserve">Respond to </w:t>
            </w:r>
            <w:proofErr w:type="spellStart"/>
            <w:r>
              <w:rPr>
                <w:rFonts w:ascii="Arial" w:hAnsi="Arial"/>
                <w:sz w:val="18"/>
              </w:rPr>
              <w:t>TO</w:t>
            </w:r>
            <w:proofErr w:type="spellEnd"/>
            <w:r>
              <w:rPr>
                <w:rFonts w:ascii="Arial" w:hAnsi="Arial"/>
                <w:sz w:val="18"/>
              </w:rPr>
              <w:t xml:space="preserve"> escalation or Initiate response via Duty Manager / SIC role.  Manage System security.</w:t>
            </w:r>
          </w:p>
          <w:p w14:paraId="5F837D7C" w14:textId="2F7C95DC" w:rsidR="00EC3E05" w:rsidRDefault="00EC3E05">
            <w:pPr>
              <w:keepNext/>
              <w:keepLines/>
              <w:rPr>
                <w:rFonts w:ascii="Arial" w:hAnsi="Arial"/>
                <w:sz w:val="18"/>
              </w:rPr>
            </w:pPr>
            <w:r>
              <w:rPr>
                <w:rFonts w:ascii="Arial" w:hAnsi="Arial"/>
                <w:sz w:val="18"/>
              </w:rPr>
              <w:t xml:space="preserve">Liaise with Ofgem / </w:t>
            </w:r>
            <w:r w:rsidR="006E4E08">
              <w:rPr>
                <w:rFonts w:ascii="Arial" w:hAnsi="Arial"/>
                <w:sz w:val="18"/>
              </w:rPr>
              <w:t>DESNZ</w:t>
            </w:r>
            <w:r>
              <w:rPr>
                <w:rFonts w:ascii="Arial" w:hAnsi="Arial"/>
                <w:sz w:val="18"/>
              </w:rPr>
              <w:t xml:space="preserve">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06ED85D9" w:rsidR="00EC3E05" w:rsidRDefault="00EC3E05">
            <w:pPr>
              <w:keepNext/>
              <w:keepLines/>
              <w:rPr>
                <w:rFonts w:ascii="Arial" w:hAnsi="Arial"/>
                <w:sz w:val="18"/>
              </w:rPr>
            </w:pPr>
            <w:r>
              <w:rPr>
                <w:rFonts w:ascii="Arial" w:hAnsi="Arial"/>
                <w:sz w:val="18"/>
              </w:rPr>
              <w:t xml:space="preserve">Set up Duty Manager point of contact/SIC role and establish communication with </w:t>
            </w:r>
            <w:r w:rsidR="00A354D3">
              <w:rPr>
                <w:rFonts w:ascii="Arial" w:hAnsi="Arial"/>
                <w:sz w:val="18"/>
              </w:rPr>
              <w:t xml:space="preserve">The Company </w:t>
            </w:r>
            <w:r>
              <w:rPr>
                <w:rFonts w:ascii="Arial" w:hAnsi="Arial"/>
                <w:sz w:val="18"/>
              </w:rPr>
              <w:t>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w:t>
            </w:r>
            <w:proofErr w:type="gramStart"/>
            <w:r>
              <w:rPr>
                <w:rFonts w:ascii="Arial" w:hAnsi="Arial"/>
                <w:b/>
                <w:sz w:val="18"/>
              </w:rPr>
              <w:t>failure  or</w:t>
            </w:r>
            <w:proofErr w:type="gramEnd"/>
            <w:r>
              <w:rPr>
                <w:rFonts w:ascii="Arial" w:hAnsi="Arial"/>
                <w:b/>
                <w:sz w:val="18"/>
              </w:rPr>
              <w:t xml:space="preserve"> terrorist incident on </w:t>
            </w:r>
            <w:proofErr w:type="gramStart"/>
            <w:r w:rsidR="00B00772">
              <w:rPr>
                <w:rFonts w:ascii="Arial" w:hAnsi="Arial"/>
                <w:b/>
                <w:sz w:val="18"/>
              </w:rPr>
              <w:t xml:space="preserve">the </w:t>
            </w:r>
            <w:r>
              <w:rPr>
                <w:rFonts w:ascii="Arial" w:hAnsi="Arial"/>
                <w:b/>
                <w:sz w:val="18"/>
              </w:rPr>
              <w:t xml:space="preserve"> Transmission</w:t>
            </w:r>
            <w:proofErr w:type="gramEnd"/>
            <w:r>
              <w:rPr>
                <w:rFonts w:ascii="Arial" w:hAnsi="Arial"/>
                <w:b/>
                <w:sz w:val="18"/>
              </w:rPr>
              <w:t xml:space="preserve">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598DD384" w:rsidR="00EC3E05" w:rsidRDefault="00EC3E05">
            <w:pPr>
              <w:keepNext/>
              <w:keepLines/>
              <w:rPr>
                <w:rFonts w:ascii="Arial" w:hAnsi="Arial"/>
                <w:sz w:val="18"/>
              </w:rPr>
            </w:pPr>
            <w:r>
              <w:rPr>
                <w:rFonts w:ascii="Arial" w:hAnsi="Arial"/>
                <w:sz w:val="18"/>
              </w:rPr>
              <w:t>Liaise with Ofgem/</w:t>
            </w:r>
            <w:r w:rsidR="00A4756F">
              <w:rPr>
                <w:rFonts w:ascii="Arial" w:hAnsi="Arial"/>
                <w:sz w:val="18"/>
              </w:rPr>
              <w:t>DESNZ</w:t>
            </w:r>
            <w:r>
              <w:rPr>
                <w:rFonts w:ascii="Arial" w:hAnsi="Arial"/>
                <w:sz w:val="18"/>
              </w:rPr>
              <w:t xml:space="preserve"> and other users</w:t>
            </w:r>
          </w:p>
        </w:tc>
        <w:tc>
          <w:tcPr>
            <w:tcW w:w="3025" w:type="dxa"/>
          </w:tcPr>
          <w:p w14:paraId="4504B64B" w14:textId="25593830" w:rsidR="00EC3E05" w:rsidRDefault="00EC3E05">
            <w:pPr>
              <w:keepNext/>
              <w:keepLines/>
              <w:rPr>
                <w:rFonts w:ascii="Arial" w:hAnsi="Arial"/>
                <w:sz w:val="18"/>
              </w:rPr>
            </w:pPr>
            <w:r>
              <w:rPr>
                <w:rFonts w:ascii="Arial" w:hAnsi="Arial"/>
                <w:sz w:val="18"/>
              </w:rPr>
              <w:t xml:space="preserve">Set up Duty Manager/ SIC role. Mobilise resources. Inform </w:t>
            </w:r>
            <w:r w:rsidR="00A354D3">
              <w:rPr>
                <w:rFonts w:ascii="Arial" w:hAnsi="Arial"/>
                <w:sz w:val="18"/>
              </w:rPr>
              <w:t>The Company</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52E36839"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5pt;height:662pt" o:ole="">
            <v:imagedata r:id="rId10" o:title=""/>
          </v:shape>
          <o:OLEObject Type="Embed" ProgID="Visio.Drawing.11" ShapeID="_x0000_i1025" DrawAspect="Content" ObjectID="_1822054896" r:id="rId11"/>
        </w:object>
      </w:r>
      <w:r w:rsidR="00EC3E05">
        <w:br w:type="page"/>
      </w:r>
      <w:r w:rsidR="00450025">
        <w:object w:dxaOrig="11667" w:dyaOrig="16688" w14:anchorId="6CF99407">
          <v:shape id="_x0000_i1026" type="#_x0000_t75" style="width:468pt;height:676.5pt" o:ole="">
            <v:imagedata r:id="rId12" o:title=""/>
          </v:shape>
          <o:OLEObject Type="Embed" ProgID="Visio.Drawing.11" ShapeID="_x0000_i1026" DrawAspect="Content" ObjectID="_1822054897" r:id="rId13"/>
        </w:object>
      </w:r>
    </w:p>
    <w:p w14:paraId="31843D44" w14:textId="09C31424" w:rsidR="00EC3E05" w:rsidRDefault="00EC3E05">
      <w:pPr>
        <w:pStyle w:val="Heading2"/>
        <w:keepLines/>
        <w:numPr>
          <w:ilvl w:val="0"/>
          <w:numId w:val="0"/>
        </w:numPr>
        <w:sectPr w:rsidR="00EC3E05">
          <w:headerReference w:type="default" r:id="rId14"/>
          <w:footerReference w:type="default" r:id="rId15"/>
          <w:pgSz w:w="11906" w:h="16838"/>
          <w:pgMar w:top="1440" w:right="1800" w:bottom="1440" w:left="1800" w:header="720" w:footer="720" w:gutter="0"/>
          <w:cols w:space="720"/>
        </w:sectPr>
      </w:pPr>
      <w:r>
        <w:br w:type="page"/>
      </w:r>
      <w:r>
        <w:object w:dxaOrig="12178" w:dyaOrig="17110" w14:anchorId="625D60DB">
          <v:shape id="_x0000_i1027" type="#_x0000_t75" style="width:489.5pt;height:684.5pt" o:ole="">
            <v:imagedata r:id="rId16" o:title=""/>
          </v:shape>
          <o:OLEObject Type="Embed" ProgID="Visio.Drawing.11" ShapeID="_x0000_i1027" DrawAspect="Content" ObjectID="_1822054898" r:id="rId17"/>
        </w:object>
      </w:r>
      <w:r w:rsidR="00FC0F36">
        <w:rPr>
          <w:sz w:val="28"/>
        </w:rPr>
        <w:object w:dxaOrig="11738" w:dyaOrig="16688" w14:anchorId="33599657">
          <v:shape id="_x0000_i1028" type="#_x0000_t75" style="width:468pt;height:662.5pt" o:ole="">
            <v:imagedata r:id="rId18" o:title=""/>
          </v:shape>
          <o:OLEObject Type="Embed" ProgID="Visio.Drawing.11" ShapeID="_x0000_i1028" DrawAspect="Content" ObjectID="_1822054899" r:id="rId19"/>
        </w:object>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roofErr w:type="gramStart"/>
      <w:r>
        <w:rPr>
          <w:rFonts w:ascii="Arial" w:hAnsi="Arial"/>
          <w:b/>
          <w:snapToGrid w:val="0"/>
        </w:rPr>
        <w:t>SIC  SET</w:t>
      </w:r>
      <w:proofErr w:type="gramEnd"/>
      <w:r>
        <w:rPr>
          <w:rFonts w:ascii="Arial" w:hAnsi="Arial"/>
          <w:b/>
          <w:snapToGrid w:val="0"/>
        </w:rPr>
        <w:t xml:space="preserve"> UP / </w:t>
      </w:r>
      <w:proofErr w:type="gramStart"/>
      <w:r>
        <w:rPr>
          <w:rFonts w:ascii="Arial" w:hAnsi="Arial"/>
          <w:b/>
          <w:snapToGrid w:val="0"/>
        </w:rPr>
        <w:t>UPDATE  FAX</w:t>
      </w:r>
      <w:proofErr w:type="gramEnd"/>
      <w:r>
        <w:rPr>
          <w:rFonts w:ascii="Arial" w:hAnsi="Arial"/>
          <w:b/>
          <w:snapToGrid w:val="0"/>
        </w:rPr>
        <w:t xml:space="preserve">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 xml:space="preserve">___________________ </w:t>
      </w:r>
      <w:proofErr w:type="gramStart"/>
      <w:r>
        <w:rPr>
          <w:rFonts w:ascii="Arial" w:hAnsi="Arial"/>
          <w:snapToGrid w:val="0"/>
          <w:sz w:val="22"/>
        </w:rPr>
        <w:t>Time:_</w:t>
      </w:r>
      <w:proofErr w:type="gramEnd"/>
      <w:r>
        <w:rPr>
          <w:rFonts w:ascii="Arial" w:hAnsi="Arial"/>
          <w:snapToGrid w:val="0"/>
          <w:sz w:val="22"/>
        </w:rPr>
        <w:t>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 xml:space="preserve">___________________ </w:t>
      </w:r>
      <w:proofErr w:type="gramStart"/>
      <w:r>
        <w:rPr>
          <w:rFonts w:ascii="Arial" w:hAnsi="Arial"/>
          <w:snapToGrid w:val="0"/>
          <w:sz w:val="22"/>
        </w:rPr>
        <w:t>Time:_</w:t>
      </w:r>
      <w:proofErr w:type="gramEnd"/>
      <w:r>
        <w:rPr>
          <w:rFonts w:ascii="Arial" w:hAnsi="Arial"/>
          <w:snapToGrid w:val="0"/>
          <w:sz w:val="22"/>
        </w:rPr>
        <w:t>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8522" w:type="dxa"/>
        <w:tblLayout w:type="fixed"/>
        <w:tblLook w:val="0000" w:firstRow="0" w:lastRow="0" w:firstColumn="0" w:lastColumn="0" w:noHBand="0" w:noVBand="0"/>
      </w:tblPr>
      <w:tblGrid>
        <w:gridCol w:w="1526"/>
        <w:gridCol w:w="6996"/>
      </w:tblGrid>
      <w:tr w:rsidR="00EC3E05" w14:paraId="2D91DA35" w14:textId="77777777" w:rsidTr="00AD276B">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 xml:space="preserve">Emergency Return </w:t>
            </w:r>
            <w:proofErr w:type="gramStart"/>
            <w:r>
              <w:rPr>
                <w:rFonts w:ascii="Arial" w:hAnsi="Arial"/>
              </w:rPr>
              <w:t>To</w:t>
            </w:r>
            <w:proofErr w:type="gramEnd"/>
            <w:r>
              <w:rPr>
                <w:rFonts w:ascii="Arial" w:hAnsi="Arial"/>
              </w:rPr>
              <w:t xml:space="preserve"> Service</w:t>
            </w:r>
          </w:p>
        </w:tc>
      </w:tr>
      <w:tr w:rsidR="00EC3E05" w14:paraId="1D0E5C24" w14:textId="77777777" w:rsidTr="00AD276B">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rsidTr="00AD276B">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424E5267" w14:textId="77777777" w:rsidR="00B00772" w:rsidRDefault="00B00772">
      <w:pPr>
        <w:pStyle w:val="NGTSAppendix"/>
        <w:keepNext/>
        <w:keepLines/>
        <w:rPr>
          <w:rFonts w:cs="Arial"/>
        </w:rPr>
      </w:pPr>
      <w:r>
        <w:rPr>
          <w:rFonts w:cs="Arial"/>
        </w:rPr>
        <w:t>NGET</w:t>
      </w:r>
    </w:p>
    <w:p w14:paraId="391BA70D" w14:textId="53837D3C" w:rsidR="00EC3E05" w:rsidRDefault="00EC3E05" w:rsidP="00AF475D">
      <w:pPr>
        <w:keepNext/>
        <w:keepLines/>
        <w:rPr>
          <w:rFonts w:ascii="Arial" w:hAnsi="Arial" w:cs="Arial"/>
        </w:rPr>
      </w:pPr>
      <w:r>
        <w:rPr>
          <w:rFonts w:ascii="Arial" w:hAnsi="Arial" w:cs="Arial"/>
        </w:rPr>
        <w:t xml:space="preserve"> 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01EBC86B" w:rsidR="00EC3E05" w:rsidRDefault="00EC3E05">
      <w:pPr>
        <w:keepNext/>
        <w:keepLines/>
        <w:rPr>
          <w:rFonts w:ascii="Arial" w:hAnsi="Arial" w:cs="Arial"/>
        </w:rPr>
      </w:pPr>
      <w:r>
        <w:rPr>
          <w:rFonts w:ascii="Arial" w:hAnsi="Arial" w:cs="Arial"/>
        </w:rPr>
        <w:t>Services Reduction</w:t>
      </w:r>
    </w:p>
    <w:p w14:paraId="4D7473EE" w14:textId="20E6C231" w:rsidR="000B4A70" w:rsidRDefault="000B4A70">
      <w:pPr>
        <w:keepNext/>
        <w:keepLines/>
        <w:rPr>
          <w:rFonts w:ascii="Arial" w:hAnsi="Arial" w:cs="Arial"/>
        </w:rPr>
      </w:pPr>
      <w:r>
        <w:rPr>
          <w:rFonts w:ascii="Arial" w:hAnsi="Arial" w:cs="Arial"/>
        </w:rPr>
        <w:t>SHETL</w:t>
      </w:r>
    </w:p>
    <w:p w14:paraId="3A32C66E" w14:textId="4FB48B58" w:rsidR="00EC3E05" w:rsidRDefault="00EC3E05">
      <w:pPr>
        <w:pStyle w:val="NGTSAppendix"/>
        <w:keepNext/>
        <w:keepLines/>
        <w:rPr>
          <w:rFonts w:cs="Arial"/>
        </w:rPr>
      </w:pPr>
      <w:r>
        <w:rPr>
          <w:rFonts w:cs="Arial"/>
        </w:rPr>
        <w:t>Significant Incident</w:t>
      </w:r>
    </w:p>
    <w:p w14:paraId="5C529BFD" w14:textId="6198D38D" w:rsidR="000B4A70" w:rsidRDefault="000B4A70">
      <w:pPr>
        <w:pStyle w:val="NGTSAppendix"/>
        <w:keepNext/>
        <w:keepLines/>
        <w:rPr>
          <w:rFonts w:cs="Arial"/>
        </w:rPr>
      </w:pPr>
      <w:r>
        <w:rPr>
          <w:rFonts w:cs="Arial"/>
        </w:rPr>
        <w:t>SPT</w:t>
      </w:r>
    </w:p>
    <w:p w14:paraId="299BD6FE" w14:textId="7EF817C6" w:rsidR="002C711D" w:rsidRDefault="002C711D">
      <w:pPr>
        <w:pStyle w:val="NGTSAppendix"/>
        <w:keepNext/>
        <w:keepLines/>
        <w:rPr>
          <w:rFonts w:cs="Arial"/>
        </w:rPr>
      </w:pPr>
      <w:r>
        <w:rPr>
          <w:rFonts w:cs="Arial"/>
        </w:rPr>
        <w:t>System Restoration</w:t>
      </w:r>
    </w:p>
    <w:p w14:paraId="2BD99074" w14:textId="268C4468" w:rsidR="00A354D3" w:rsidRDefault="00A354D3">
      <w:pPr>
        <w:pStyle w:val="NGTSAppendix"/>
        <w:keepNext/>
        <w:keepLines/>
        <w:rPr>
          <w:rFonts w:cs="Arial"/>
        </w:rPr>
      </w:pPr>
      <w:r>
        <w:t>The Company</w:t>
      </w:r>
    </w:p>
    <w:p w14:paraId="48F32D3F" w14:textId="114C0146"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28E03" w14:textId="77777777" w:rsidR="00AA6D3F" w:rsidRDefault="00AA6D3F">
      <w:r>
        <w:separator/>
      </w:r>
    </w:p>
  </w:endnote>
  <w:endnote w:type="continuationSeparator" w:id="0">
    <w:p w14:paraId="531A2436" w14:textId="77777777" w:rsidR="00AA6D3F" w:rsidRDefault="00AA6D3F">
      <w:r>
        <w:continuationSeparator/>
      </w:r>
    </w:p>
  </w:endnote>
  <w:endnote w:type="continuationNotice" w:id="1">
    <w:p w14:paraId="789C8883" w14:textId="77777777" w:rsidR="00AA6D3F" w:rsidRDefault="00AA6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8DB7E" w14:textId="77777777" w:rsidR="00AA6D3F" w:rsidRDefault="00AA6D3F">
      <w:r>
        <w:separator/>
      </w:r>
    </w:p>
  </w:footnote>
  <w:footnote w:type="continuationSeparator" w:id="0">
    <w:p w14:paraId="0393A15D" w14:textId="77777777" w:rsidR="00AA6D3F" w:rsidRDefault="00AA6D3F">
      <w:r>
        <w:continuationSeparator/>
      </w:r>
    </w:p>
  </w:footnote>
  <w:footnote w:type="continuationNotice" w:id="1">
    <w:p w14:paraId="535AC068" w14:textId="77777777" w:rsidR="00AA6D3F" w:rsidRDefault="00AA6D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7EAED307" w:rsidR="00EC3E05" w:rsidRDefault="00EC3E05">
    <w:pPr>
      <w:pStyle w:val="Header"/>
    </w:pPr>
    <w:r>
      <w:rPr>
        <w:rFonts w:ascii="Arial" w:hAnsi="Arial"/>
      </w:rPr>
      <w:t xml:space="preserve">Issue </w:t>
    </w:r>
    <w:r w:rsidRPr="00CF5029">
      <w:rPr>
        <w:rFonts w:ascii="Arial" w:hAnsi="Arial"/>
      </w:rPr>
      <w:t>00</w:t>
    </w:r>
    <w:r w:rsidR="00AA61D1">
      <w:rPr>
        <w:rFonts w:ascii="Arial" w:hAnsi="Arial"/>
      </w:rPr>
      <w:t>9</w:t>
    </w:r>
    <w:r w:rsidRPr="00CF5029">
      <w:rPr>
        <w:rFonts w:ascii="Arial" w:hAnsi="Arial"/>
      </w:rPr>
      <w:t xml:space="preserve"> –</w:t>
    </w:r>
    <w:r w:rsidR="00E21BD2" w:rsidRPr="00CF5029">
      <w:rPr>
        <w:rFonts w:ascii="Arial" w:hAnsi="Arial"/>
      </w:rPr>
      <w:t xml:space="preserve"> </w:t>
    </w:r>
    <w:r w:rsidR="00AA61D1">
      <w:rPr>
        <w:rFonts w:ascii="Arial" w:hAnsi="Arial"/>
      </w:rPr>
      <w:t>1</w:t>
    </w:r>
    <w:r w:rsidR="00087737">
      <w:rPr>
        <w:rFonts w:ascii="Arial" w:hAnsi="Arial"/>
      </w:rPr>
      <w:t>7</w:t>
    </w:r>
    <w:r w:rsidR="00AA61D1">
      <w:rPr>
        <w:rFonts w:ascii="Arial" w:hAnsi="Arial"/>
      </w:rPr>
      <w:t>/04/2025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97046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7E22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6E0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02AF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012D9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2096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5083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9870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BC2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0C26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16cid:durableId="607860533">
    <w:abstractNumId w:val="19"/>
  </w:num>
  <w:num w:numId="2" w16cid:durableId="795611439">
    <w:abstractNumId w:val="20"/>
  </w:num>
  <w:num w:numId="3" w16cid:durableId="850996822">
    <w:abstractNumId w:val="10"/>
  </w:num>
  <w:num w:numId="4" w16cid:durableId="2089957253">
    <w:abstractNumId w:val="15"/>
  </w:num>
  <w:num w:numId="5" w16cid:durableId="1170561349">
    <w:abstractNumId w:val="16"/>
  </w:num>
  <w:num w:numId="6" w16cid:durableId="2117602589">
    <w:abstractNumId w:val="18"/>
  </w:num>
  <w:num w:numId="7" w16cid:durableId="1712538942">
    <w:abstractNumId w:val="11"/>
  </w:num>
  <w:num w:numId="8" w16cid:durableId="933899631">
    <w:abstractNumId w:val="13"/>
  </w:num>
  <w:num w:numId="9" w16cid:durableId="1788740585">
    <w:abstractNumId w:val="14"/>
  </w:num>
  <w:num w:numId="10" w16cid:durableId="869487900">
    <w:abstractNumId w:val="12"/>
  </w:num>
  <w:num w:numId="11" w16cid:durableId="1222060026">
    <w:abstractNumId w:val="17"/>
  </w:num>
  <w:num w:numId="12" w16cid:durableId="985820380">
    <w:abstractNumId w:val="9"/>
  </w:num>
  <w:num w:numId="13" w16cid:durableId="547448557">
    <w:abstractNumId w:val="7"/>
  </w:num>
  <w:num w:numId="14" w16cid:durableId="1507867425">
    <w:abstractNumId w:val="6"/>
  </w:num>
  <w:num w:numId="15" w16cid:durableId="179130428">
    <w:abstractNumId w:val="5"/>
  </w:num>
  <w:num w:numId="16" w16cid:durableId="1202281274">
    <w:abstractNumId w:val="4"/>
  </w:num>
  <w:num w:numId="17" w16cid:durableId="2019430298">
    <w:abstractNumId w:val="8"/>
  </w:num>
  <w:num w:numId="18" w16cid:durableId="195509495">
    <w:abstractNumId w:val="3"/>
  </w:num>
  <w:num w:numId="19" w16cid:durableId="915358375">
    <w:abstractNumId w:val="2"/>
  </w:num>
  <w:num w:numId="20" w16cid:durableId="458306178">
    <w:abstractNumId w:val="1"/>
  </w:num>
  <w:num w:numId="21" w16cid:durableId="1205824774">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370F6"/>
    <w:rsid w:val="0004093C"/>
    <w:rsid w:val="00054795"/>
    <w:rsid w:val="00065F5B"/>
    <w:rsid w:val="000712DA"/>
    <w:rsid w:val="000762D2"/>
    <w:rsid w:val="00087737"/>
    <w:rsid w:val="000B4A70"/>
    <w:rsid w:val="000D308F"/>
    <w:rsid w:val="00103F45"/>
    <w:rsid w:val="00157176"/>
    <w:rsid w:val="00163CF9"/>
    <w:rsid w:val="00163F44"/>
    <w:rsid w:val="001758EB"/>
    <w:rsid w:val="00181A8D"/>
    <w:rsid w:val="00182367"/>
    <w:rsid w:val="001B206A"/>
    <w:rsid w:val="001D7C4D"/>
    <w:rsid w:val="001E6BEE"/>
    <w:rsid w:val="001F23AE"/>
    <w:rsid w:val="001F42AB"/>
    <w:rsid w:val="002033E9"/>
    <w:rsid w:val="002041B8"/>
    <w:rsid w:val="00207041"/>
    <w:rsid w:val="00212CC9"/>
    <w:rsid w:val="00245872"/>
    <w:rsid w:val="00266132"/>
    <w:rsid w:val="00281BBE"/>
    <w:rsid w:val="00292ADE"/>
    <w:rsid w:val="0029677F"/>
    <w:rsid w:val="002B7D9A"/>
    <w:rsid w:val="002C2FCA"/>
    <w:rsid w:val="002C711D"/>
    <w:rsid w:val="002D1BD4"/>
    <w:rsid w:val="002F150A"/>
    <w:rsid w:val="002F31AC"/>
    <w:rsid w:val="002F548B"/>
    <w:rsid w:val="00310F55"/>
    <w:rsid w:val="00313388"/>
    <w:rsid w:val="00315133"/>
    <w:rsid w:val="003168F7"/>
    <w:rsid w:val="00361701"/>
    <w:rsid w:val="003729A3"/>
    <w:rsid w:val="003A5AB5"/>
    <w:rsid w:val="003B78D8"/>
    <w:rsid w:val="003C5857"/>
    <w:rsid w:val="003E43C4"/>
    <w:rsid w:val="003E62EF"/>
    <w:rsid w:val="00433CF5"/>
    <w:rsid w:val="0044400A"/>
    <w:rsid w:val="004442F6"/>
    <w:rsid w:val="00450025"/>
    <w:rsid w:val="00465C1C"/>
    <w:rsid w:val="0047726E"/>
    <w:rsid w:val="004809CC"/>
    <w:rsid w:val="00482219"/>
    <w:rsid w:val="004B19A3"/>
    <w:rsid w:val="004B7FE1"/>
    <w:rsid w:val="004C2E1C"/>
    <w:rsid w:val="004C623C"/>
    <w:rsid w:val="004E10A9"/>
    <w:rsid w:val="004E2CB2"/>
    <w:rsid w:val="004F6D8A"/>
    <w:rsid w:val="00500922"/>
    <w:rsid w:val="005045DC"/>
    <w:rsid w:val="00510930"/>
    <w:rsid w:val="00525BB0"/>
    <w:rsid w:val="0056027D"/>
    <w:rsid w:val="0056418C"/>
    <w:rsid w:val="00564EB5"/>
    <w:rsid w:val="0057501A"/>
    <w:rsid w:val="00582360"/>
    <w:rsid w:val="00585091"/>
    <w:rsid w:val="00592BAF"/>
    <w:rsid w:val="005C0AF0"/>
    <w:rsid w:val="005D4370"/>
    <w:rsid w:val="00607BC9"/>
    <w:rsid w:val="00611F3C"/>
    <w:rsid w:val="00625F6A"/>
    <w:rsid w:val="0067325E"/>
    <w:rsid w:val="006779E6"/>
    <w:rsid w:val="00696D43"/>
    <w:rsid w:val="006D1128"/>
    <w:rsid w:val="006D2B89"/>
    <w:rsid w:val="006D5015"/>
    <w:rsid w:val="006E124A"/>
    <w:rsid w:val="006E4E08"/>
    <w:rsid w:val="006E6E5F"/>
    <w:rsid w:val="006F4943"/>
    <w:rsid w:val="00716BAE"/>
    <w:rsid w:val="00731121"/>
    <w:rsid w:val="0076226C"/>
    <w:rsid w:val="00781BE8"/>
    <w:rsid w:val="00784791"/>
    <w:rsid w:val="007B2F7D"/>
    <w:rsid w:val="007B7D8F"/>
    <w:rsid w:val="007C41CE"/>
    <w:rsid w:val="007E748C"/>
    <w:rsid w:val="007E7E49"/>
    <w:rsid w:val="0082319E"/>
    <w:rsid w:val="0085108A"/>
    <w:rsid w:val="00864BC4"/>
    <w:rsid w:val="00870D83"/>
    <w:rsid w:val="00890DEA"/>
    <w:rsid w:val="00896326"/>
    <w:rsid w:val="008C4B7F"/>
    <w:rsid w:val="008E0F0C"/>
    <w:rsid w:val="008F3182"/>
    <w:rsid w:val="009112DA"/>
    <w:rsid w:val="00915E3B"/>
    <w:rsid w:val="00931206"/>
    <w:rsid w:val="009329E4"/>
    <w:rsid w:val="00934FA3"/>
    <w:rsid w:val="009366A9"/>
    <w:rsid w:val="009733F0"/>
    <w:rsid w:val="00986846"/>
    <w:rsid w:val="00990999"/>
    <w:rsid w:val="009944FC"/>
    <w:rsid w:val="00995A29"/>
    <w:rsid w:val="00995A9B"/>
    <w:rsid w:val="009C13C5"/>
    <w:rsid w:val="009D23FA"/>
    <w:rsid w:val="009D70A4"/>
    <w:rsid w:val="009F29FA"/>
    <w:rsid w:val="00A10051"/>
    <w:rsid w:val="00A12E5C"/>
    <w:rsid w:val="00A2389A"/>
    <w:rsid w:val="00A33C16"/>
    <w:rsid w:val="00A345B8"/>
    <w:rsid w:val="00A354D3"/>
    <w:rsid w:val="00A35DE3"/>
    <w:rsid w:val="00A426B0"/>
    <w:rsid w:val="00A4756F"/>
    <w:rsid w:val="00A477E7"/>
    <w:rsid w:val="00A51BE1"/>
    <w:rsid w:val="00A60A75"/>
    <w:rsid w:val="00A643D9"/>
    <w:rsid w:val="00AA61D1"/>
    <w:rsid w:val="00AA6D3F"/>
    <w:rsid w:val="00AD276B"/>
    <w:rsid w:val="00AD41E1"/>
    <w:rsid w:val="00AE1FD1"/>
    <w:rsid w:val="00AF0A08"/>
    <w:rsid w:val="00AF475D"/>
    <w:rsid w:val="00AF5F0E"/>
    <w:rsid w:val="00B00772"/>
    <w:rsid w:val="00B44BCF"/>
    <w:rsid w:val="00B67E41"/>
    <w:rsid w:val="00B94DDA"/>
    <w:rsid w:val="00BC0963"/>
    <w:rsid w:val="00BC2A9B"/>
    <w:rsid w:val="00BE0D3C"/>
    <w:rsid w:val="00BE30D4"/>
    <w:rsid w:val="00C24116"/>
    <w:rsid w:val="00C2794B"/>
    <w:rsid w:val="00C5544E"/>
    <w:rsid w:val="00C62105"/>
    <w:rsid w:val="00C81FA9"/>
    <w:rsid w:val="00C973B1"/>
    <w:rsid w:val="00CA2A4D"/>
    <w:rsid w:val="00CA46C4"/>
    <w:rsid w:val="00CB0876"/>
    <w:rsid w:val="00CC1EA4"/>
    <w:rsid w:val="00CC56E0"/>
    <w:rsid w:val="00CD5C50"/>
    <w:rsid w:val="00CE07F9"/>
    <w:rsid w:val="00CE4521"/>
    <w:rsid w:val="00CE5705"/>
    <w:rsid w:val="00CF26DD"/>
    <w:rsid w:val="00CF5029"/>
    <w:rsid w:val="00CF76C4"/>
    <w:rsid w:val="00D04913"/>
    <w:rsid w:val="00D2098A"/>
    <w:rsid w:val="00D232A1"/>
    <w:rsid w:val="00D23DA9"/>
    <w:rsid w:val="00D72C54"/>
    <w:rsid w:val="00D828CE"/>
    <w:rsid w:val="00DA1C9A"/>
    <w:rsid w:val="00DC146B"/>
    <w:rsid w:val="00DC2B09"/>
    <w:rsid w:val="00DD1C32"/>
    <w:rsid w:val="00DE78D7"/>
    <w:rsid w:val="00E0445D"/>
    <w:rsid w:val="00E05303"/>
    <w:rsid w:val="00E21BD2"/>
    <w:rsid w:val="00E2611E"/>
    <w:rsid w:val="00E37F9B"/>
    <w:rsid w:val="00E5328A"/>
    <w:rsid w:val="00E608CD"/>
    <w:rsid w:val="00E97C7C"/>
    <w:rsid w:val="00EB4F45"/>
    <w:rsid w:val="00EB7A3B"/>
    <w:rsid w:val="00EC320D"/>
    <w:rsid w:val="00EC3890"/>
    <w:rsid w:val="00EC3E05"/>
    <w:rsid w:val="00ED1E47"/>
    <w:rsid w:val="00ED67EF"/>
    <w:rsid w:val="00EE5A30"/>
    <w:rsid w:val="00EF3849"/>
    <w:rsid w:val="00EF5BAB"/>
    <w:rsid w:val="00F120C1"/>
    <w:rsid w:val="00F172F0"/>
    <w:rsid w:val="00F25B6F"/>
    <w:rsid w:val="00F400B4"/>
    <w:rsid w:val="00F4117A"/>
    <w:rsid w:val="00F50479"/>
    <w:rsid w:val="00F6216A"/>
    <w:rsid w:val="00F6538E"/>
    <w:rsid w:val="00F70ED1"/>
    <w:rsid w:val="00F74971"/>
    <w:rsid w:val="00FC0F36"/>
    <w:rsid w:val="0B5CC68F"/>
    <w:rsid w:val="5CE67FD2"/>
    <w:rsid w:val="65026B27"/>
    <w:rsid w:val="73AA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CB2"/>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link w:val="BodyTextIndentChar"/>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link w:val="BodyTextChar"/>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0445D"/>
    <w:rPr>
      <w:rFonts w:ascii="Arial" w:hAnsi="Arial"/>
    </w:rPr>
  </w:style>
  <w:style w:type="character" w:customStyle="1" w:styleId="CommentTextChar">
    <w:name w:val="Comment Text Char"/>
    <w:link w:val="CommentText"/>
    <w:rsid w:val="004E2CB2"/>
    <w:rPr>
      <w:rFonts w:ascii="Arial" w:hAnsi="Arial"/>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 w:type="paragraph" w:styleId="Revision">
    <w:name w:val="Revision"/>
    <w:hidden/>
    <w:uiPriority w:val="99"/>
    <w:semiHidden/>
    <w:rsid w:val="00995A29"/>
    <w:rPr>
      <w:lang w:eastAsia="en-US"/>
    </w:rPr>
  </w:style>
  <w:style w:type="character" w:customStyle="1" w:styleId="BodyTextChar">
    <w:name w:val="Body Text Char"/>
    <w:basedOn w:val="DefaultParagraphFont"/>
    <w:link w:val="BodyText"/>
    <w:rsid w:val="004E2CB2"/>
    <w:rPr>
      <w:rFonts w:ascii="Arial" w:hAnsi="Arial"/>
      <w:lang w:eastAsia="en-US"/>
    </w:rPr>
  </w:style>
  <w:style w:type="character" w:customStyle="1" w:styleId="BodyTextIndentChar">
    <w:name w:val="Body Text Indent Char"/>
    <w:basedOn w:val="DefaultParagraphFont"/>
    <w:link w:val="BodyTextIndent"/>
    <w:rsid w:val="004E2CB2"/>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648036">
      <w:bodyDiv w:val="1"/>
      <w:marLeft w:val="0"/>
      <w:marRight w:val="0"/>
      <w:marTop w:val="0"/>
      <w:marBottom w:val="0"/>
      <w:divBdr>
        <w:top w:val="none" w:sz="0" w:space="0" w:color="auto"/>
        <w:left w:val="none" w:sz="0" w:space="0" w:color="auto"/>
        <w:bottom w:val="none" w:sz="0" w:space="0" w:color="auto"/>
        <w:right w:val="none" w:sz="0" w:space="0" w:color="auto"/>
      </w:divBdr>
    </w:div>
    <w:div w:id="224219531">
      <w:bodyDiv w:val="1"/>
      <w:marLeft w:val="0"/>
      <w:marRight w:val="0"/>
      <w:marTop w:val="0"/>
      <w:marBottom w:val="0"/>
      <w:divBdr>
        <w:top w:val="none" w:sz="0" w:space="0" w:color="auto"/>
        <w:left w:val="none" w:sz="0" w:space="0" w:color="auto"/>
        <w:bottom w:val="none" w:sz="0" w:space="0" w:color="auto"/>
        <w:right w:val="none" w:sz="0" w:space="0" w:color="auto"/>
      </w:divBdr>
    </w:div>
    <w:div w:id="327947792">
      <w:bodyDiv w:val="1"/>
      <w:marLeft w:val="0"/>
      <w:marRight w:val="0"/>
      <w:marTop w:val="0"/>
      <w:marBottom w:val="0"/>
      <w:divBdr>
        <w:top w:val="none" w:sz="0" w:space="0" w:color="auto"/>
        <w:left w:val="none" w:sz="0" w:space="0" w:color="auto"/>
        <w:bottom w:val="none" w:sz="0" w:space="0" w:color="auto"/>
        <w:right w:val="none" w:sz="0" w:space="0" w:color="auto"/>
      </w:divBdr>
    </w:div>
    <w:div w:id="690837574">
      <w:bodyDiv w:val="1"/>
      <w:marLeft w:val="0"/>
      <w:marRight w:val="0"/>
      <w:marTop w:val="0"/>
      <w:marBottom w:val="0"/>
      <w:divBdr>
        <w:top w:val="none" w:sz="0" w:space="0" w:color="auto"/>
        <w:left w:val="none" w:sz="0" w:space="0" w:color="auto"/>
        <w:bottom w:val="none" w:sz="0" w:space="0" w:color="auto"/>
        <w:right w:val="none" w:sz="0" w:space="0" w:color="auto"/>
      </w:divBdr>
    </w:div>
    <w:div w:id="783111713">
      <w:bodyDiv w:val="1"/>
      <w:marLeft w:val="0"/>
      <w:marRight w:val="0"/>
      <w:marTop w:val="0"/>
      <w:marBottom w:val="0"/>
      <w:divBdr>
        <w:top w:val="none" w:sz="0" w:space="0" w:color="auto"/>
        <w:left w:val="none" w:sz="0" w:space="0" w:color="auto"/>
        <w:bottom w:val="none" w:sz="0" w:space="0" w:color="auto"/>
        <w:right w:val="none" w:sz="0" w:space="0" w:color="auto"/>
      </w:divBdr>
    </w:div>
    <w:div w:id="876698038">
      <w:bodyDiv w:val="1"/>
      <w:marLeft w:val="0"/>
      <w:marRight w:val="0"/>
      <w:marTop w:val="0"/>
      <w:marBottom w:val="0"/>
      <w:divBdr>
        <w:top w:val="none" w:sz="0" w:space="0" w:color="auto"/>
        <w:left w:val="none" w:sz="0" w:space="0" w:color="auto"/>
        <w:bottom w:val="none" w:sz="0" w:space="0" w:color="auto"/>
        <w:right w:val="none" w:sz="0" w:space="0" w:color="auto"/>
      </w:divBdr>
    </w:div>
    <w:div w:id="917254690">
      <w:bodyDiv w:val="1"/>
      <w:marLeft w:val="0"/>
      <w:marRight w:val="0"/>
      <w:marTop w:val="0"/>
      <w:marBottom w:val="0"/>
      <w:divBdr>
        <w:top w:val="none" w:sz="0" w:space="0" w:color="auto"/>
        <w:left w:val="none" w:sz="0" w:space="0" w:color="auto"/>
        <w:bottom w:val="none" w:sz="0" w:space="0" w:color="auto"/>
        <w:right w:val="none" w:sz="0" w:space="0" w:color="auto"/>
      </w:divBdr>
    </w:div>
    <w:div w:id="968046975">
      <w:bodyDiv w:val="1"/>
      <w:marLeft w:val="0"/>
      <w:marRight w:val="0"/>
      <w:marTop w:val="0"/>
      <w:marBottom w:val="0"/>
      <w:divBdr>
        <w:top w:val="none" w:sz="0" w:space="0" w:color="auto"/>
        <w:left w:val="none" w:sz="0" w:space="0" w:color="auto"/>
        <w:bottom w:val="none" w:sz="0" w:space="0" w:color="auto"/>
        <w:right w:val="none" w:sz="0" w:space="0" w:color="auto"/>
      </w:divBdr>
    </w:div>
    <w:div w:id="1112093572">
      <w:bodyDiv w:val="1"/>
      <w:marLeft w:val="0"/>
      <w:marRight w:val="0"/>
      <w:marTop w:val="0"/>
      <w:marBottom w:val="0"/>
      <w:divBdr>
        <w:top w:val="none" w:sz="0" w:space="0" w:color="auto"/>
        <w:left w:val="none" w:sz="0" w:space="0" w:color="auto"/>
        <w:bottom w:val="none" w:sz="0" w:space="0" w:color="auto"/>
        <w:right w:val="none" w:sz="0" w:space="0" w:color="auto"/>
      </w:divBdr>
    </w:div>
    <w:div w:id="1318192400">
      <w:bodyDiv w:val="1"/>
      <w:marLeft w:val="0"/>
      <w:marRight w:val="0"/>
      <w:marTop w:val="0"/>
      <w:marBottom w:val="0"/>
      <w:divBdr>
        <w:top w:val="none" w:sz="0" w:space="0" w:color="auto"/>
        <w:left w:val="none" w:sz="0" w:space="0" w:color="auto"/>
        <w:bottom w:val="none" w:sz="0" w:space="0" w:color="auto"/>
        <w:right w:val="none" w:sz="0" w:space="0" w:color="auto"/>
      </w:divBdr>
    </w:div>
    <w:div w:id="1464543549">
      <w:bodyDiv w:val="1"/>
      <w:marLeft w:val="0"/>
      <w:marRight w:val="0"/>
      <w:marTop w:val="0"/>
      <w:marBottom w:val="0"/>
      <w:divBdr>
        <w:top w:val="none" w:sz="0" w:space="0" w:color="auto"/>
        <w:left w:val="none" w:sz="0" w:space="0" w:color="auto"/>
        <w:bottom w:val="none" w:sz="0" w:space="0" w:color="auto"/>
        <w:right w:val="none" w:sz="0" w:space="0" w:color="auto"/>
      </w:divBdr>
    </w:div>
    <w:div w:id="160950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oleObject" Target="embeddings/Microsoft_Visio_2003-2010_Drawing2.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4F9978B0-998A-40A4-9B12-A5936675AE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BD6A2-9112-4604-9CA0-A642D1EE458A}">
  <ds:schemaRefs>
    <ds:schemaRef ds:uri="http://schemas.microsoft.com/sharepoint/v3/contenttype/forms"/>
  </ds:schemaRefs>
</ds:datastoreItem>
</file>

<file path=customXml/itemProps3.xml><?xml version="1.0" encoding="utf-8"?>
<ds:datastoreItem xmlns:ds="http://schemas.openxmlformats.org/officeDocument/2006/customXml" ds:itemID="{ADC378D3-2E61-4A66-88C6-DD143D4C7B2D}">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16</Pages>
  <Words>2784</Words>
  <Characters>15871</Characters>
  <Application>Microsoft Office Word</Application>
  <DocSecurity>0</DocSecurity>
  <Lines>132</Lines>
  <Paragraphs>37</Paragraphs>
  <ScaleCrop>false</ScaleCrop>
  <Company>NGC</Company>
  <LinksUpToDate>false</LinksUpToDate>
  <CharactersWithSpaces>18618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STCP06-3 Issue 008 System Incident Management  04 March 2024</dc:title>
  <dc:subject/>
  <dc:creator>Dolamore</dc:creator>
  <cp:keywords/>
  <cp:lastModifiedBy>Steve Baker [NESO]</cp:lastModifiedBy>
  <cp:revision>27</cp:revision>
  <cp:lastPrinted>2025-04-16T15:13:00Z</cp:lastPrinted>
  <dcterms:created xsi:type="dcterms:W3CDTF">2024-03-05T11:14:00Z</dcterms:created>
  <dcterms:modified xsi:type="dcterms:W3CDTF">2025-10-15T16:35:00Z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_AdHocReviewCycleID">
    <vt:i4>-1543350803</vt:i4>
  </property>
  <property fmtid="{D5CDD505-2E9C-101B-9397-08002B2CF9AE}" pid="7" name="_EmailSubject">
    <vt:lpwstr>STCP Modification Proposal - Interface Design Changes (2)</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-1667654452</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3287400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